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E4E29" w14:textId="0D629B24" w:rsidR="00CB394C" w:rsidRDefault="00CB394C" w:rsidP="00CB394C">
      <w:pPr>
        <w:pStyle w:val="Vahedeta"/>
        <w:jc w:val="right"/>
        <w:rPr>
          <w:rFonts w:ascii="Times New Roman" w:hAnsi="Times New Roman" w:cs="Times New Roman"/>
          <w:sz w:val="24"/>
          <w:szCs w:val="24"/>
        </w:rPr>
      </w:pPr>
      <w:r w:rsidRPr="00BB6F33">
        <w:rPr>
          <w:rFonts w:ascii="Times New Roman" w:hAnsi="Times New Roman" w:cs="Times New Roman"/>
          <w:sz w:val="24"/>
          <w:szCs w:val="24"/>
        </w:rPr>
        <w:t>EELNÕU</w:t>
      </w:r>
    </w:p>
    <w:p w14:paraId="667DF0F2" w14:textId="7644538D" w:rsidR="00E877CB" w:rsidRPr="002F6E5E" w:rsidRDefault="00124703" w:rsidP="00CB394C">
      <w:pPr>
        <w:pStyle w:val="Vahedeta"/>
        <w:jc w:val="right"/>
        <w:rPr>
          <w:rFonts w:ascii="Times New Roman" w:hAnsi="Times New Roman" w:cs="Times New Roman"/>
          <w:sz w:val="24"/>
          <w:szCs w:val="24"/>
        </w:rPr>
      </w:pPr>
      <w:r>
        <w:rPr>
          <w:rFonts w:ascii="Times New Roman" w:hAnsi="Times New Roman" w:cs="Times New Roman"/>
          <w:sz w:val="24"/>
          <w:szCs w:val="24"/>
        </w:rPr>
        <w:t>18.11.2025</w:t>
      </w:r>
    </w:p>
    <w:p w14:paraId="08794142" w14:textId="77777777" w:rsidR="00CB394C" w:rsidRPr="00EC01F5" w:rsidRDefault="00CB394C" w:rsidP="008D0CF9">
      <w:pPr>
        <w:pStyle w:val="Vahedeta"/>
        <w:jc w:val="both"/>
        <w:rPr>
          <w:rFonts w:ascii="Times New Roman" w:hAnsi="Times New Roman" w:cs="Times New Roman"/>
          <w:bCs/>
          <w:sz w:val="24"/>
          <w:szCs w:val="24"/>
        </w:rPr>
      </w:pPr>
    </w:p>
    <w:p w14:paraId="2EC92398" w14:textId="483E0A9F" w:rsidR="00CB394C" w:rsidRDefault="00CB394C" w:rsidP="00CB394C">
      <w:pPr>
        <w:pStyle w:val="Vahedeta"/>
        <w:jc w:val="center"/>
        <w:rPr>
          <w:rFonts w:ascii="Times New Roman" w:hAnsi="Times New Roman" w:cs="Times New Roman"/>
          <w:b/>
          <w:bCs/>
          <w:sz w:val="32"/>
          <w:szCs w:val="32"/>
        </w:rPr>
      </w:pPr>
      <w:r>
        <w:rPr>
          <w:rFonts w:ascii="Times New Roman" w:hAnsi="Times New Roman" w:cs="Times New Roman"/>
          <w:b/>
          <w:bCs/>
          <w:sz w:val="32"/>
          <w:szCs w:val="32"/>
        </w:rPr>
        <w:t xml:space="preserve">Lastekaitseseaduse </w:t>
      </w:r>
      <w:r w:rsidR="009D7D5D">
        <w:rPr>
          <w:rFonts w:ascii="Times New Roman" w:hAnsi="Times New Roman" w:cs="Times New Roman"/>
          <w:b/>
          <w:bCs/>
          <w:sz w:val="32"/>
          <w:szCs w:val="32"/>
        </w:rPr>
        <w:t>ja täitemenetluse seadustiku</w:t>
      </w:r>
      <w:r>
        <w:rPr>
          <w:rFonts w:ascii="Times New Roman" w:hAnsi="Times New Roman" w:cs="Times New Roman"/>
          <w:b/>
          <w:bCs/>
          <w:sz w:val="32"/>
          <w:szCs w:val="32"/>
        </w:rPr>
        <w:t xml:space="preserve"> muutmise seadus</w:t>
      </w:r>
    </w:p>
    <w:p w14:paraId="756754E8" w14:textId="77777777" w:rsidR="00CB394C" w:rsidRDefault="00CB394C" w:rsidP="00CB394C">
      <w:pPr>
        <w:spacing w:after="0" w:line="240" w:lineRule="auto"/>
        <w:jc w:val="both"/>
        <w:rPr>
          <w:rFonts w:ascii="Times New Roman" w:eastAsia="Times New Roman" w:hAnsi="Times New Roman" w:cs="Times New Roman"/>
          <w:sz w:val="24"/>
          <w:szCs w:val="24"/>
          <w:shd w:val="clear" w:color="auto" w:fill="FFFFFF"/>
          <w:lang w:eastAsia="en-GB"/>
        </w:rPr>
      </w:pPr>
    </w:p>
    <w:p w14:paraId="369F643F" w14:textId="51D3AC3E" w:rsidR="00CB394C" w:rsidRPr="00BB6F33" w:rsidRDefault="00CB394C" w:rsidP="008D0CF9">
      <w:pPr>
        <w:spacing w:after="0" w:line="240" w:lineRule="auto"/>
        <w:jc w:val="both"/>
        <w:rPr>
          <w:rFonts w:ascii="Times New Roman" w:hAnsi="Times New Roman" w:cs="Times New Roman"/>
          <w:b/>
          <w:bCs/>
          <w:sz w:val="24"/>
          <w:szCs w:val="24"/>
        </w:rPr>
      </w:pPr>
      <w:r w:rsidRPr="00BB6F33">
        <w:rPr>
          <w:rFonts w:ascii="Times New Roman" w:hAnsi="Times New Roman" w:cs="Times New Roman"/>
          <w:b/>
          <w:bCs/>
          <w:sz w:val="24"/>
          <w:szCs w:val="24"/>
        </w:rPr>
        <w:t>§</w:t>
      </w:r>
      <w:r w:rsidRPr="007A549A">
        <w:rPr>
          <w:rFonts w:ascii="Times New Roman" w:hAnsi="Times New Roman" w:cs="Times New Roman"/>
          <w:b/>
          <w:bCs/>
          <w:sz w:val="24"/>
          <w:szCs w:val="24"/>
        </w:rPr>
        <w:t xml:space="preserve"> </w:t>
      </w:r>
      <w:r>
        <w:rPr>
          <w:rFonts w:ascii="Times New Roman" w:hAnsi="Times New Roman" w:cs="Times New Roman"/>
          <w:b/>
          <w:bCs/>
          <w:sz w:val="24"/>
          <w:szCs w:val="24"/>
        </w:rPr>
        <w:t>1.</w:t>
      </w:r>
      <w:r w:rsidRPr="00BB6F33">
        <w:rPr>
          <w:rFonts w:ascii="Times New Roman" w:hAnsi="Times New Roman" w:cs="Times New Roman"/>
          <w:b/>
          <w:bCs/>
          <w:sz w:val="24"/>
          <w:szCs w:val="24"/>
        </w:rPr>
        <w:t xml:space="preserve"> </w:t>
      </w:r>
      <w:r>
        <w:rPr>
          <w:rFonts w:ascii="Times New Roman" w:hAnsi="Times New Roman" w:cs="Times New Roman"/>
          <w:b/>
          <w:bCs/>
          <w:sz w:val="24"/>
          <w:szCs w:val="24"/>
        </w:rPr>
        <w:t>Lastekaitseseaduse muutmine</w:t>
      </w:r>
    </w:p>
    <w:p w14:paraId="2C9C11A4" w14:textId="77777777" w:rsidR="008D0CF9" w:rsidRDefault="008D0CF9" w:rsidP="008D0CF9">
      <w:pPr>
        <w:spacing w:after="0" w:line="240" w:lineRule="auto"/>
        <w:jc w:val="both"/>
        <w:rPr>
          <w:rFonts w:ascii="Times New Roman" w:hAnsi="Times New Roman" w:cs="Times New Roman"/>
          <w:sz w:val="24"/>
          <w:szCs w:val="24"/>
        </w:rPr>
      </w:pPr>
    </w:p>
    <w:p w14:paraId="289E4FCE" w14:textId="77A9151E" w:rsidR="009651AE" w:rsidRDefault="009651AE"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Lastekaitseseaduses tehakse järgmised muudatused:</w:t>
      </w:r>
    </w:p>
    <w:p w14:paraId="3576EDBC" w14:textId="77777777" w:rsidR="008D0CF9" w:rsidRDefault="008D0CF9" w:rsidP="008D0CF9">
      <w:pPr>
        <w:spacing w:after="0" w:line="240" w:lineRule="auto"/>
        <w:jc w:val="both"/>
        <w:rPr>
          <w:rFonts w:ascii="Times New Roman" w:hAnsi="Times New Roman" w:cs="Times New Roman"/>
          <w:b/>
          <w:bCs/>
          <w:sz w:val="24"/>
          <w:szCs w:val="24"/>
        </w:rPr>
      </w:pPr>
    </w:p>
    <w:p w14:paraId="03979D97" w14:textId="727B4974" w:rsidR="00E74856" w:rsidRPr="001C2650" w:rsidRDefault="00BA60AE" w:rsidP="00E7485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sz w:val="24"/>
          <w:szCs w:val="24"/>
        </w:rPr>
        <w:t xml:space="preserve">1) </w:t>
      </w:r>
      <w:r w:rsidR="00E74856" w:rsidRPr="001C2650">
        <w:rPr>
          <w:rFonts w:ascii="Times New Roman" w:hAnsi="Times New Roman" w:cs="Times New Roman"/>
          <w:color w:val="000000" w:themeColor="text1"/>
          <w:sz w:val="24"/>
          <w:szCs w:val="24"/>
        </w:rPr>
        <w:t>paragrahvi 11 tekst loetakse lõikeks 1 ja paragrahvi täiendatakse lõikega 2 järgmises sõnastuses:</w:t>
      </w:r>
    </w:p>
    <w:p w14:paraId="615D7C76" w14:textId="77777777" w:rsidR="005E7A2B" w:rsidRDefault="005E7A2B" w:rsidP="00E74856">
      <w:pPr>
        <w:spacing w:after="0" w:line="240" w:lineRule="auto"/>
        <w:jc w:val="both"/>
        <w:rPr>
          <w:rFonts w:ascii="Times New Roman" w:hAnsi="Times New Roman" w:cs="Times New Roman"/>
          <w:color w:val="000000" w:themeColor="text1"/>
          <w:sz w:val="24"/>
          <w:szCs w:val="24"/>
        </w:rPr>
      </w:pPr>
    </w:p>
    <w:p w14:paraId="6A855E14" w14:textId="7EBDCC11" w:rsidR="00E74856" w:rsidRPr="001C2650" w:rsidRDefault="00E74856" w:rsidP="00E74856">
      <w:pPr>
        <w:spacing w:after="0" w:line="240" w:lineRule="auto"/>
        <w:jc w:val="both"/>
        <w:rPr>
          <w:rFonts w:ascii="Times New Roman" w:hAnsi="Times New Roman" w:cs="Times New Roman"/>
          <w:color w:val="000000" w:themeColor="text1"/>
          <w:sz w:val="24"/>
          <w:szCs w:val="24"/>
        </w:rPr>
      </w:pPr>
      <w:r w:rsidRPr="001C2650">
        <w:rPr>
          <w:rFonts w:ascii="Times New Roman" w:hAnsi="Times New Roman" w:cs="Times New Roman"/>
          <w:color w:val="000000" w:themeColor="text1"/>
          <w:sz w:val="24"/>
          <w:szCs w:val="24"/>
        </w:rPr>
        <w:t>„(2) Lasteasutused ja lapsega töötavad isikud toetavad lastekaitse korraldust</w:t>
      </w:r>
      <w:r w:rsidR="008E0600">
        <w:rPr>
          <w:rFonts w:ascii="Times New Roman" w:hAnsi="Times New Roman" w:cs="Times New Roman"/>
          <w:color w:val="000000" w:themeColor="text1"/>
          <w:sz w:val="24"/>
          <w:szCs w:val="24"/>
        </w:rPr>
        <w:t>,</w:t>
      </w:r>
      <w:r w:rsidR="008E0600" w:rsidRPr="008E0600">
        <w:t xml:space="preserve"> </w:t>
      </w:r>
      <w:bookmarkStart w:id="0" w:name="_Hlk209701520"/>
      <w:r w:rsidR="008E0600" w:rsidRPr="008E0600">
        <w:rPr>
          <w:rFonts w:ascii="Times New Roman" w:hAnsi="Times New Roman" w:cs="Times New Roman"/>
          <w:color w:val="000000" w:themeColor="text1"/>
          <w:sz w:val="24"/>
          <w:szCs w:val="24"/>
        </w:rPr>
        <w:t xml:space="preserve">pakkudes oma valdkonnas </w:t>
      </w:r>
      <w:r w:rsidR="009D16E2" w:rsidRPr="008E0600">
        <w:rPr>
          <w:rFonts w:ascii="Times New Roman" w:hAnsi="Times New Roman" w:cs="Times New Roman"/>
          <w:color w:val="000000" w:themeColor="text1"/>
          <w:sz w:val="24"/>
          <w:szCs w:val="24"/>
        </w:rPr>
        <w:t>meetmeid</w:t>
      </w:r>
      <w:r w:rsidR="00CC3667">
        <w:rPr>
          <w:rFonts w:ascii="Times New Roman" w:hAnsi="Times New Roman" w:cs="Times New Roman"/>
          <w:color w:val="000000" w:themeColor="text1"/>
          <w:sz w:val="24"/>
          <w:szCs w:val="24"/>
        </w:rPr>
        <w:t xml:space="preserve"> </w:t>
      </w:r>
      <w:r w:rsidR="008E0600" w:rsidRPr="008E0600">
        <w:rPr>
          <w:rFonts w:ascii="Times New Roman" w:hAnsi="Times New Roman" w:cs="Times New Roman"/>
          <w:color w:val="000000" w:themeColor="text1"/>
          <w:sz w:val="24"/>
          <w:szCs w:val="24"/>
        </w:rPr>
        <w:t>abivajavale lapsele abi osutamiseks ja osaledes võrgustikutöös.</w:t>
      </w:r>
      <w:bookmarkEnd w:id="0"/>
      <w:r w:rsidRPr="001C2650">
        <w:rPr>
          <w:rFonts w:ascii="Times New Roman" w:hAnsi="Times New Roman" w:cs="Times New Roman"/>
          <w:color w:val="000000" w:themeColor="text1"/>
          <w:sz w:val="24"/>
          <w:szCs w:val="24"/>
        </w:rPr>
        <w:t>“;</w:t>
      </w:r>
    </w:p>
    <w:p w14:paraId="747A4367" w14:textId="77777777" w:rsidR="00E74856" w:rsidRDefault="00E74856" w:rsidP="00E74856">
      <w:pPr>
        <w:spacing w:after="0" w:line="240" w:lineRule="auto"/>
        <w:jc w:val="both"/>
        <w:rPr>
          <w:rFonts w:ascii="Times New Roman" w:hAnsi="Times New Roman" w:cs="Times New Roman"/>
          <w:b/>
          <w:bCs/>
          <w:sz w:val="24"/>
          <w:szCs w:val="24"/>
        </w:rPr>
      </w:pPr>
    </w:p>
    <w:p w14:paraId="0F3826B7" w14:textId="50233A2A" w:rsidR="00CF18DE" w:rsidRPr="007531C1" w:rsidRDefault="00CF18DE" w:rsidP="00CF18DE">
      <w:pPr>
        <w:spacing w:after="0" w:line="240" w:lineRule="auto"/>
        <w:jc w:val="both"/>
        <w:rPr>
          <w:rFonts w:ascii="Times New Roman" w:hAnsi="Times New Roman" w:cs="Times New Roman"/>
          <w:sz w:val="24"/>
          <w:szCs w:val="24"/>
        </w:rPr>
      </w:pPr>
      <w:r w:rsidRPr="001C2650">
        <w:rPr>
          <w:rFonts w:ascii="Times New Roman" w:hAnsi="Times New Roman" w:cs="Times New Roman"/>
          <w:b/>
          <w:bCs/>
          <w:color w:val="000000" w:themeColor="text1"/>
          <w:sz w:val="24"/>
          <w:szCs w:val="24"/>
        </w:rPr>
        <w:t>2)</w:t>
      </w:r>
      <w:r w:rsidRPr="001C2650">
        <w:rPr>
          <w:rFonts w:ascii="Times New Roman" w:hAnsi="Times New Roman" w:cs="Times New Roman"/>
          <w:color w:val="000000" w:themeColor="text1"/>
          <w:sz w:val="24"/>
          <w:szCs w:val="24"/>
        </w:rPr>
        <w:t xml:space="preserve"> paragrahvi 14 lõike 1 punkt 6</w:t>
      </w:r>
      <w:r w:rsidR="002A6644">
        <w:rPr>
          <w:rFonts w:ascii="Times New Roman" w:hAnsi="Times New Roman" w:cs="Times New Roman"/>
          <w:color w:val="000000" w:themeColor="text1"/>
          <w:sz w:val="24"/>
          <w:szCs w:val="24"/>
        </w:rPr>
        <w:t xml:space="preserve"> </w:t>
      </w:r>
      <w:r w:rsidR="007D235D">
        <w:rPr>
          <w:rFonts w:ascii="Times New Roman" w:hAnsi="Times New Roman" w:cs="Times New Roman"/>
          <w:color w:val="000000" w:themeColor="text1"/>
          <w:sz w:val="24"/>
          <w:szCs w:val="24"/>
        </w:rPr>
        <w:t>ja</w:t>
      </w:r>
      <w:r w:rsidR="002A665F">
        <w:rPr>
          <w:rFonts w:ascii="Times New Roman" w:hAnsi="Times New Roman" w:cs="Times New Roman"/>
          <w:color w:val="000000" w:themeColor="text1"/>
          <w:sz w:val="24"/>
          <w:szCs w:val="24"/>
        </w:rPr>
        <w:t xml:space="preserve"> </w:t>
      </w:r>
      <w:r w:rsidR="002A6644">
        <w:rPr>
          <w:rFonts w:ascii="Times New Roman" w:hAnsi="Times New Roman" w:cs="Times New Roman"/>
          <w:color w:val="000000" w:themeColor="text1"/>
          <w:sz w:val="24"/>
          <w:szCs w:val="24"/>
        </w:rPr>
        <w:t>§</w:t>
      </w:r>
      <w:r w:rsidR="002A6644" w:rsidRPr="00C3423C">
        <w:rPr>
          <w:rFonts w:ascii="Times New Roman" w:hAnsi="Times New Roman" w:cs="Times New Roman"/>
          <w:color w:val="000000" w:themeColor="text1"/>
          <w:sz w:val="24"/>
          <w:szCs w:val="24"/>
        </w:rPr>
        <w:t xml:space="preserve"> 15 lõike 2 punkt</w:t>
      </w:r>
      <w:r w:rsidR="000375B1">
        <w:rPr>
          <w:rFonts w:ascii="Times New Roman" w:hAnsi="Times New Roman" w:cs="Times New Roman"/>
          <w:color w:val="000000" w:themeColor="text1"/>
          <w:sz w:val="24"/>
          <w:szCs w:val="24"/>
        </w:rPr>
        <w:t xml:space="preserve"> </w:t>
      </w:r>
      <w:r w:rsidR="002A6644">
        <w:rPr>
          <w:rFonts w:ascii="Times New Roman" w:hAnsi="Times New Roman" w:cs="Times New Roman"/>
          <w:color w:val="000000" w:themeColor="text1"/>
          <w:sz w:val="24"/>
          <w:szCs w:val="24"/>
        </w:rPr>
        <w:t>4</w:t>
      </w:r>
      <w:r w:rsidRPr="001C2650">
        <w:rPr>
          <w:rFonts w:ascii="Times New Roman" w:hAnsi="Times New Roman" w:cs="Times New Roman"/>
          <w:color w:val="000000" w:themeColor="text1"/>
          <w:sz w:val="24"/>
          <w:szCs w:val="24"/>
        </w:rPr>
        <w:t xml:space="preserve"> tunnistatakse kehtetuks;</w:t>
      </w:r>
    </w:p>
    <w:p w14:paraId="3D2F5949" w14:textId="77777777" w:rsidR="00D54869" w:rsidRPr="00C3423C" w:rsidRDefault="00D54869" w:rsidP="00D54869">
      <w:pPr>
        <w:spacing w:after="0" w:line="240" w:lineRule="auto"/>
        <w:jc w:val="both"/>
        <w:rPr>
          <w:rFonts w:ascii="Times New Roman" w:hAnsi="Times New Roman" w:cs="Times New Roman"/>
          <w:color w:val="000000" w:themeColor="text1"/>
          <w:sz w:val="24"/>
          <w:szCs w:val="24"/>
        </w:rPr>
      </w:pPr>
    </w:p>
    <w:p w14:paraId="7DE23BBF" w14:textId="524A9BCA" w:rsidR="00970109" w:rsidRDefault="00BD626F" w:rsidP="00D54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3</w:t>
      </w:r>
      <w:r w:rsidR="00D54869" w:rsidRPr="00C3423C">
        <w:rPr>
          <w:rFonts w:ascii="Times New Roman" w:hAnsi="Times New Roman" w:cs="Times New Roman"/>
          <w:b/>
          <w:bCs/>
          <w:color w:val="000000" w:themeColor="text1"/>
          <w:sz w:val="24"/>
          <w:szCs w:val="24"/>
        </w:rPr>
        <w:t>)</w:t>
      </w:r>
      <w:r w:rsidR="00D54869" w:rsidRPr="00C3423C">
        <w:rPr>
          <w:rFonts w:ascii="Times New Roman" w:hAnsi="Times New Roman" w:cs="Times New Roman"/>
          <w:color w:val="000000" w:themeColor="text1"/>
          <w:sz w:val="24"/>
          <w:szCs w:val="24"/>
        </w:rPr>
        <w:t xml:space="preserve"> </w:t>
      </w:r>
      <w:r w:rsidR="00970109">
        <w:rPr>
          <w:rFonts w:ascii="Times New Roman" w:hAnsi="Times New Roman" w:cs="Times New Roman"/>
          <w:color w:val="000000" w:themeColor="text1"/>
          <w:sz w:val="24"/>
          <w:szCs w:val="24"/>
        </w:rPr>
        <w:t>paragrahvi 15 lõike 2 punkt</w:t>
      </w:r>
      <w:r w:rsidR="00B72A30">
        <w:rPr>
          <w:rFonts w:ascii="Times New Roman" w:hAnsi="Times New Roman" w:cs="Times New Roman"/>
          <w:color w:val="000000" w:themeColor="text1"/>
          <w:sz w:val="24"/>
          <w:szCs w:val="24"/>
        </w:rPr>
        <w:t xml:space="preserve"> 3</w:t>
      </w:r>
      <w:r w:rsidR="00970109">
        <w:rPr>
          <w:rFonts w:ascii="Times New Roman" w:hAnsi="Times New Roman" w:cs="Times New Roman"/>
          <w:color w:val="000000" w:themeColor="text1"/>
          <w:sz w:val="24"/>
          <w:szCs w:val="24"/>
        </w:rPr>
        <w:t xml:space="preserve"> muudetakse ja sõnastatakse järgmiselt:</w:t>
      </w:r>
    </w:p>
    <w:p w14:paraId="19D66076" w14:textId="77777777" w:rsidR="00095851" w:rsidRDefault="00095851" w:rsidP="00AE6CDB">
      <w:pPr>
        <w:spacing w:after="0" w:line="240" w:lineRule="auto"/>
        <w:jc w:val="both"/>
        <w:rPr>
          <w:rFonts w:ascii="Times New Roman" w:hAnsi="Times New Roman" w:cs="Times New Roman"/>
          <w:color w:val="000000" w:themeColor="text1"/>
          <w:sz w:val="24"/>
          <w:szCs w:val="24"/>
        </w:rPr>
      </w:pPr>
    </w:p>
    <w:p w14:paraId="0639DD8F" w14:textId="4FD55CFB" w:rsidR="00970109" w:rsidRDefault="00AE6CDB" w:rsidP="00D85ED3">
      <w:pPr>
        <w:spacing w:after="0" w:line="240" w:lineRule="auto"/>
        <w:jc w:val="both"/>
        <w:rPr>
          <w:rFonts w:ascii="Times New Roman" w:hAnsi="Times New Roman" w:cs="Times New Roman"/>
          <w:color w:val="000000" w:themeColor="text1"/>
          <w:sz w:val="24"/>
          <w:szCs w:val="24"/>
        </w:rPr>
      </w:pPr>
      <w:r w:rsidRPr="00C3423C">
        <w:rPr>
          <w:rFonts w:ascii="Times New Roman" w:hAnsi="Times New Roman" w:cs="Times New Roman"/>
          <w:color w:val="000000" w:themeColor="text1"/>
          <w:sz w:val="24"/>
          <w:szCs w:val="24"/>
        </w:rPr>
        <w:t>„</w:t>
      </w:r>
      <w:r w:rsidRPr="00AE6CDB">
        <w:rPr>
          <w:rFonts w:ascii="Times New Roman" w:hAnsi="Times New Roman" w:cs="Times New Roman"/>
          <w:color w:val="000000" w:themeColor="text1"/>
          <w:sz w:val="24"/>
          <w:szCs w:val="24"/>
        </w:rPr>
        <w:t xml:space="preserve">3) kohaliku omavalitsuse üksuse </w:t>
      </w:r>
      <w:r w:rsidR="00DC6580">
        <w:rPr>
          <w:rFonts w:ascii="Times New Roman" w:hAnsi="Times New Roman" w:cs="Times New Roman"/>
          <w:color w:val="000000" w:themeColor="text1"/>
          <w:sz w:val="24"/>
          <w:szCs w:val="24"/>
        </w:rPr>
        <w:t>nõustamine</w:t>
      </w:r>
      <w:r w:rsidRPr="00AE6CDB">
        <w:rPr>
          <w:rFonts w:ascii="Times New Roman" w:hAnsi="Times New Roman" w:cs="Times New Roman"/>
          <w:color w:val="000000" w:themeColor="text1"/>
          <w:sz w:val="24"/>
          <w:szCs w:val="24"/>
        </w:rPr>
        <w:t xml:space="preserve"> </w:t>
      </w:r>
      <w:r w:rsidR="00221DAC">
        <w:rPr>
          <w:rFonts w:ascii="Times New Roman" w:hAnsi="Times New Roman" w:cs="Times New Roman"/>
          <w:color w:val="000000" w:themeColor="text1"/>
          <w:sz w:val="24"/>
          <w:szCs w:val="24"/>
        </w:rPr>
        <w:t xml:space="preserve">seoses </w:t>
      </w:r>
      <w:r w:rsidRPr="00AE6CDB">
        <w:rPr>
          <w:rFonts w:ascii="Times New Roman" w:hAnsi="Times New Roman" w:cs="Times New Roman"/>
          <w:color w:val="000000" w:themeColor="text1"/>
          <w:sz w:val="24"/>
          <w:szCs w:val="24"/>
        </w:rPr>
        <w:t>lastekaitse</w:t>
      </w:r>
      <w:r w:rsidR="00221DAC">
        <w:rPr>
          <w:rFonts w:ascii="Times New Roman" w:hAnsi="Times New Roman" w:cs="Times New Roman"/>
          <w:color w:val="000000" w:themeColor="text1"/>
          <w:sz w:val="24"/>
          <w:szCs w:val="24"/>
        </w:rPr>
        <w:t>juhtumitega</w:t>
      </w:r>
      <w:r w:rsidR="00D85ED3">
        <w:rPr>
          <w:rFonts w:ascii="Times New Roman" w:hAnsi="Times New Roman" w:cs="Times New Roman"/>
          <w:color w:val="000000" w:themeColor="text1"/>
          <w:sz w:val="24"/>
          <w:szCs w:val="24"/>
        </w:rPr>
        <w:t xml:space="preserve"> ja</w:t>
      </w:r>
      <w:r w:rsidRPr="00AE6CDB">
        <w:rPr>
          <w:rFonts w:ascii="Times New Roman" w:hAnsi="Times New Roman" w:cs="Times New Roman"/>
          <w:color w:val="000000" w:themeColor="text1"/>
          <w:sz w:val="24"/>
          <w:szCs w:val="24"/>
        </w:rPr>
        <w:t xml:space="preserve"> lapsele või perele sobivate meetmete leidmisel</w:t>
      </w:r>
      <w:r w:rsidR="003F2C90">
        <w:rPr>
          <w:rFonts w:ascii="Times New Roman" w:hAnsi="Times New Roman" w:cs="Times New Roman"/>
          <w:color w:val="000000" w:themeColor="text1"/>
          <w:sz w:val="24"/>
          <w:szCs w:val="24"/>
        </w:rPr>
        <w:t>;</w:t>
      </w:r>
      <w:r w:rsidR="002110C2">
        <w:rPr>
          <w:rFonts w:ascii="Times New Roman" w:hAnsi="Times New Roman" w:cs="Times New Roman"/>
          <w:color w:val="000000" w:themeColor="text1"/>
          <w:sz w:val="24"/>
          <w:szCs w:val="24"/>
        </w:rPr>
        <w:t>“;</w:t>
      </w:r>
    </w:p>
    <w:p w14:paraId="2B54B1FB" w14:textId="77777777" w:rsidR="00970109" w:rsidRDefault="00970109" w:rsidP="00D54869">
      <w:pPr>
        <w:spacing w:after="0" w:line="240" w:lineRule="auto"/>
        <w:jc w:val="both"/>
        <w:rPr>
          <w:rFonts w:ascii="Times New Roman" w:hAnsi="Times New Roman" w:cs="Times New Roman"/>
          <w:color w:val="000000" w:themeColor="text1"/>
          <w:sz w:val="24"/>
          <w:szCs w:val="24"/>
        </w:rPr>
      </w:pPr>
    </w:p>
    <w:p w14:paraId="2CF6E80C" w14:textId="134778B7" w:rsidR="002177F8" w:rsidRDefault="00D0129D" w:rsidP="00D54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4</w:t>
      </w:r>
      <w:r w:rsidR="00970109" w:rsidRPr="00970109">
        <w:rPr>
          <w:rFonts w:ascii="Times New Roman" w:hAnsi="Times New Roman" w:cs="Times New Roman"/>
          <w:b/>
          <w:bCs/>
          <w:color w:val="000000" w:themeColor="text1"/>
          <w:sz w:val="24"/>
          <w:szCs w:val="24"/>
        </w:rPr>
        <w:t>)</w:t>
      </w:r>
      <w:r w:rsidR="00970109">
        <w:rPr>
          <w:rFonts w:ascii="Times New Roman" w:hAnsi="Times New Roman" w:cs="Times New Roman"/>
          <w:color w:val="000000" w:themeColor="text1"/>
          <w:sz w:val="24"/>
          <w:szCs w:val="24"/>
        </w:rPr>
        <w:t xml:space="preserve"> </w:t>
      </w:r>
      <w:r w:rsidR="002177F8">
        <w:rPr>
          <w:rFonts w:ascii="Times New Roman" w:hAnsi="Times New Roman" w:cs="Times New Roman"/>
          <w:color w:val="000000" w:themeColor="text1"/>
          <w:sz w:val="24"/>
          <w:szCs w:val="24"/>
        </w:rPr>
        <w:t>paragrahvi 15 lõike 3 punkt 4 muudetakse ja sõnastatakse järgmiselt:</w:t>
      </w:r>
    </w:p>
    <w:p w14:paraId="76833475" w14:textId="77777777" w:rsidR="002177F8" w:rsidRDefault="002177F8" w:rsidP="00D54869">
      <w:pPr>
        <w:spacing w:after="0" w:line="240" w:lineRule="auto"/>
        <w:jc w:val="both"/>
        <w:rPr>
          <w:rFonts w:ascii="Times New Roman" w:hAnsi="Times New Roman" w:cs="Times New Roman"/>
          <w:color w:val="000000" w:themeColor="text1"/>
          <w:sz w:val="24"/>
          <w:szCs w:val="24"/>
        </w:rPr>
      </w:pPr>
    </w:p>
    <w:p w14:paraId="3D3A1DDF" w14:textId="2B919089" w:rsidR="0051456F" w:rsidRPr="00C3423C" w:rsidRDefault="0051456F" w:rsidP="0051456F">
      <w:pPr>
        <w:spacing w:after="0" w:line="240" w:lineRule="auto"/>
        <w:jc w:val="both"/>
        <w:rPr>
          <w:rFonts w:ascii="Times New Roman" w:hAnsi="Times New Roman" w:cs="Times New Roman"/>
          <w:color w:val="000000" w:themeColor="text1"/>
          <w:sz w:val="24"/>
          <w:szCs w:val="24"/>
        </w:rPr>
      </w:pPr>
      <w:r w:rsidRPr="00C3423C">
        <w:rPr>
          <w:rFonts w:ascii="Times New Roman" w:hAnsi="Times New Roman" w:cs="Times New Roman"/>
          <w:color w:val="000000" w:themeColor="text1"/>
          <w:sz w:val="24"/>
          <w:szCs w:val="24"/>
        </w:rPr>
        <w:t xml:space="preserve">„4) lapse õiguste kaitseks ja heaolu tagamiseks juhiste, rakendussuuniste ja muude teabematerjalide väljatöötamine </w:t>
      </w:r>
      <w:r w:rsidR="000F2049">
        <w:rPr>
          <w:rFonts w:ascii="Times New Roman" w:hAnsi="Times New Roman" w:cs="Times New Roman"/>
          <w:color w:val="000000" w:themeColor="text1"/>
          <w:sz w:val="24"/>
          <w:szCs w:val="24"/>
        </w:rPr>
        <w:t>ning</w:t>
      </w:r>
      <w:r w:rsidR="00285144">
        <w:rPr>
          <w:rFonts w:ascii="Times New Roman" w:hAnsi="Times New Roman" w:cs="Times New Roman"/>
          <w:color w:val="000000" w:themeColor="text1"/>
          <w:sz w:val="24"/>
          <w:szCs w:val="24"/>
        </w:rPr>
        <w:t xml:space="preserve"> </w:t>
      </w:r>
      <w:r w:rsidRPr="0051456F">
        <w:rPr>
          <w:rFonts w:ascii="Times New Roman" w:hAnsi="Times New Roman" w:cs="Times New Roman"/>
          <w:color w:val="000000" w:themeColor="text1"/>
          <w:sz w:val="24"/>
          <w:szCs w:val="24"/>
        </w:rPr>
        <w:t>lastekaitsealase teavitustegevuse korraldamine;</w:t>
      </w:r>
      <w:r w:rsidR="002110C2">
        <w:rPr>
          <w:rFonts w:ascii="Times New Roman" w:hAnsi="Times New Roman" w:cs="Times New Roman"/>
          <w:color w:val="000000" w:themeColor="text1"/>
          <w:sz w:val="24"/>
          <w:szCs w:val="24"/>
        </w:rPr>
        <w:t>“;</w:t>
      </w:r>
    </w:p>
    <w:p w14:paraId="5AE1507E" w14:textId="77777777" w:rsidR="0051456F" w:rsidRDefault="0051456F" w:rsidP="00D54869">
      <w:pPr>
        <w:spacing w:after="0" w:line="240" w:lineRule="auto"/>
        <w:jc w:val="both"/>
        <w:rPr>
          <w:rFonts w:ascii="Times New Roman" w:hAnsi="Times New Roman" w:cs="Times New Roman"/>
          <w:color w:val="000000" w:themeColor="text1"/>
          <w:sz w:val="24"/>
          <w:szCs w:val="24"/>
        </w:rPr>
      </w:pPr>
    </w:p>
    <w:p w14:paraId="22F5C4F2" w14:textId="6895BE38" w:rsidR="00AD1FC1" w:rsidRDefault="002177F8" w:rsidP="00D54869">
      <w:pPr>
        <w:spacing w:after="0" w:line="240" w:lineRule="auto"/>
        <w:jc w:val="both"/>
        <w:rPr>
          <w:rFonts w:ascii="Times New Roman" w:hAnsi="Times New Roman" w:cs="Times New Roman"/>
          <w:color w:val="000000" w:themeColor="text1"/>
          <w:sz w:val="24"/>
          <w:szCs w:val="24"/>
        </w:rPr>
      </w:pPr>
      <w:r w:rsidRPr="00BB7848">
        <w:rPr>
          <w:rFonts w:ascii="Times New Roman" w:hAnsi="Times New Roman" w:cs="Times New Roman"/>
          <w:b/>
          <w:bCs/>
          <w:color w:val="000000" w:themeColor="text1"/>
          <w:sz w:val="24"/>
          <w:szCs w:val="24"/>
        </w:rPr>
        <w:t>5)</w:t>
      </w:r>
      <w:r>
        <w:rPr>
          <w:rFonts w:ascii="Times New Roman" w:hAnsi="Times New Roman" w:cs="Times New Roman"/>
          <w:color w:val="000000" w:themeColor="text1"/>
          <w:sz w:val="24"/>
          <w:szCs w:val="24"/>
        </w:rPr>
        <w:t xml:space="preserve"> </w:t>
      </w:r>
      <w:r w:rsidR="00851DFB">
        <w:rPr>
          <w:rFonts w:ascii="Times New Roman" w:hAnsi="Times New Roman" w:cs="Times New Roman"/>
          <w:color w:val="000000" w:themeColor="text1"/>
          <w:sz w:val="24"/>
          <w:szCs w:val="24"/>
        </w:rPr>
        <w:t>paragrahvi 15 lõike 3 punkt</w:t>
      </w:r>
      <w:r w:rsidR="00AD1FC1">
        <w:rPr>
          <w:rFonts w:ascii="Times New Roman" w:hAnsi="Times New Roman" w:cs="Times New Roman"/>
          <w:color w:val="000000" w:themeColor="text1"/>
          <w:sz w:val="24"/>
          <w:szCs w:val="24"/>
        </w:rPr>
        <w:t>i 4</w:t>
      </w:r>
      <w:r w:rsidR="00AD1FC1" w:rsidRPr="00AD1FC1">
        <w:rPr>
          <w:rFonts w:ascii="Times New Roman" w:hAnsi="Times New Roman" w:cs="Times New Roman"/>
          <w:color w:val="000000" w:themeColor="text1"/>
          <w:sz w:val="24"/>
          <w:szCs w:val="24"/>
          <w:vertAlign w:val="superscript"/>
        </w:rPr>
        <w:t>1</w:t>
      </w:r>
      <w:r w:rsidR="00AD1FC1">
        <w:rPr>
          <w:rFonts w:ascii="Times New Roman" w:hAnsi="Times New Roman" w:cs="Times New Roman"/>
          <w:color w:val="000000" w:themeColor="text1"/>
          <w:sz w:val="24"/>
          <w:szCs w:val="24"/>
        </w:rPr>
        <w:t xml:space="preserve"> </w:t>
      </w:r>
      <w:r w:rsidR="00CE7EA3">
        <w:rPr>
          <w:rFonts w:ascii="Times New Roman" w:hAnsi="Times New Roman" w:cs="Times New Roman"/>
          <w:color w:val="000000" w:themeColor="text1"/>
          <w:sz w:val="24"/>
          <w:szCs w:val="24"/>
        </w:rPr>
        <w:t>täiendatakse pärast sõna „</w:t>
      </w:r>
      <w:r w:rsidR="008D189D">
        <w:rPr>
          <w:rFonts w:ascii="Times New Roman" w:hAnsi="Times New Roman" w:cs="Times New Roman"/>
          <w:color w:val="000000" w:themeColor="text1"/>
          <w:sz w:val="24"/>
          <w:szCs w:val="24"/>
        </w:rPr>
        <w:t>lastekaitsetöötajate“ sõnadega „</w:t>
      </w:r>
      <w:r w:rsidR="00AD1FC1">
        <w:rPr>
          <w:rFonts w:ascii="Times New Roman" w:hAnsi="Times New Roman" w:cs="Times New Roman"/>
          <w:color w:val="000000" w:themeColor="text1"/>
          <w:sz w:val="24"/>
          <w:szCs w:val="24"/>
        </w:rPr>
        <w:t xml:space="preserve">ja </w:t>
      </w:r>
      <w:r w:rsidR="00CE7EA3" w:rsidRPr="00CE7EA3">
        <w:rPr>
          <w:rFonts w:ascii="Times New Roman" w:hAnsi="Times New Roman" w:cs="Times New Roman"/>
          <w:color w:val="000000" w:themeColor="text1"/>
          <w:sz w:val="24"/>
          <w:szCs w:val="24"/>
        </w:rPr>
        <w:t>lastekaitsevaldkonna juhtide“</w:t>
      </w:r>
      <w:r w:rsidR="008D189D">
        <w:rPr>
          <w:rFonts w:ascii="Times New Roman" w:hAnsi="Times New Roman" w:cs="Times New Roman"/>
          <w:color w:val="000000" w:themeColor="text1"/>
          <w:sz w:val="24"/>
          <w:szCs w:val="24"/>
        </w:rPr>
        <w:t>;</w:t>
      </w:r>
    </w:p>
    <w:p w14:paraId="381BB8E1" w14:textId="77777777" w:rsidR="00C3423C" w:rsidRPr="002C4DF4" w:rsidRDefault="00C3423C" w:rsidP="00D54869">
      <w:pPr>
        <w:spacing w:after="0" w:line="240" w:lineRule="auto"/>
        <w:jc w:val="both"/>
        <w:rPr>
          <w:rFonts w:ascii="Times New Roman" w:hAnsi="Times New Roman" w:cs="Times New Roman"/>
          <w:color w:val="000000" w:themeColor="text1"/>
          <w:sz w:val="24"/>
          <w:szCs w:val="24"/>
        </w:rPr>
      </w:pPr>
    </w:p>
    <w:p w14:paraId="64839F93" w14:textId="37EEC046" w:rsidR="00793570" w:rsidRDefault="00D0129D" w:rsidP="1E78112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6</w:t>
      </w:r>
      <w:r w:rsidR="00793570" w:rsidRPr="1E781129">
        <w:rPr>
          <w:rFonts w:ascii="Times New Roman" w:hAnsi="Times New Roman" w:cs="Times New Roman"/>
          <w:b/>
          <w:bCs/>
          <w:color w:val="000000" w:themeColor="text1"/>
          <w:sz w:val="24"/>
          <w:szCs w:val="24"/>
        </w:rPr>
        <w:t>)</w:t>
      </w:r>
      <w:r w:rsidR="00793570" w:rsidRPr="1E781129">
        <w:rPr>
          <w:rFonts w:ascii="Times New Roman" w:hAnsi="Times New Roman" w:cs="Times New Roman"/>
          <w:color w:val="000000" w:themeColor="text1"/>
          <w:sz w:val="24"/>
          <w:szCs w:val="24"/>
        </w:rPr>
        <w:t xml:space="preserve"> </w:t>
      </w:r>
      <w:r w:rsidR="00331C42">
        <w:rPr>
          <w:rFonts w:ascii="Times New Roman" w:hAnsi="Times New Roman" w:cs="Times New Roman"/>
          <w:color w:val="000000" w:themeColor="text1"/>
          <w:sz w:val="24"/>
          <w:szCs w:val="24"/>
        </w:rPr>
        <w:t xml:space="preserve">paragrahvi 15 täiendatakse lõikega </w:t>
      </w:r>
      <w:r w:rsidR="00BF61EE" w:rsidRPr="00766CED">
        <w:rPr>
          <w:rFonts w:ascii="Times New Roman" w:hAnsi="Times New Roman" w:cs="Times New Roman"/>
          <w:color w:val="000000" w:themeColor="text1"/>
          <w:sz w:val="24"/>
          <w:szCs w:val="24"/>
        </w:rPr>
        <w:t>6</w:t>
      </w:r>
      <w:r w:rsidR="00820B12">
        <w:rPr>
          <w:rFonts w:ascii="Times New Roman" w:hAnsi="Times New Roman" w:cs="Times New Roman"/>
          <w:color w:val="000000" w:themeColor="text1"/>
          <w:sz w:val="24"/>
          <w:szCs w:val="24"/>
        </w:rPr>
        <w:t xml:space="preserve"> järgmises sõnastuses:</w:t>
      </w:r>
    </w:p>
    <w:p w14:paraId="787E18E5" w14:textId="77777777" w:rsidR="00820B12" w:rsidRPr="00793570" w:rsidRDefault="00820B12" w:rsidP="1E781129">
      <w:pPr>
        <w:spacing w:after="0" w:line="240" w:lineRule="auto"/>
        <w:jc w:val="both"/>
        <w:rPr>
          <w:rFonts w:ascii="Times New Roman" w:hAnsi="Times New Roman" w:cs="Times New Roman"/>
          <w:color w:val="000000" w:themeColor="text1"/>
          <w:sz w:val="24"/>
          <w:szCs w:val="24"/>
        </w:rPr>
      </w:pPr>
    </w:p>
    <w:p w14:paraId="1CA8E1C4" w14:textId="3313929C" w:rsidR="00A35780" w:rsidRPr="00793570" w:rsidRDefault="00A35780" w:rsidP="00A35780">
      <w:pPr>
        <w:spacing w:after="0" w:line="240" w:lineRule="auto"/>
        <w:jc w:val="both"/>
        <w:rPr>
          <w:rFonts w:ascii="Times New Roman" w:hAnsi="Times New Roman" w:cs="Times New Roman"/>
          <w:color w:val="000000" w:themeColor="text1"/>
          <w:sz w:val="24"/>
          <w:szCs w:val="24"/>
        </w:rPr>
      </w:pPr>
      <w:r w:rsidRPr="23D2FA88">
        <w:rPr>
          <w:rFonts w:ascii="Times New Roman" w:hAnsi="Times New Roman" w:cs="Times New Roman"/>
          <w:color w:val="000000" w:themeColor="text1"/>
          <w:sz w:val="24"/>
          <w:szCs w:val="24"/>
        </w:rPr>
        <w:t>„(</w:t>
      </w:r>
      <w:r w:rsidR="00BF61EE" w:rsidRPr="23D2FA88">
        <w:rPr>
          <w:rFonts w:ascii="Times New Roman" w:hAnsi="Times New Roman" w:cs="Times New Roman"/>
          <w:color w:val="000000" w:themeColor="text1"/>
          <w:sz w:val="24"/>
          <w:szCs w:val="24"/>
        </w:rPr>
        <w:t>6</w:t>
      </w:r>
      <w:r w:rsidRPr="23D2FA88">
        <w:rPr>
          <w:rFonts w:ascii="Times New Roman" w:hAnsi="Times New Roman" w:cs="Times New Roman"/>
          <w:color w:val="000000" w:themeColor="text1"/>
          <w:sz w:val="24"/>
          <w:szCs w:val="24"/>
        </w:rPr>
        <w:t>)</w:t>
      </w:r>
      <w:r w:rsidRPr="23D2FA88">
        <w:rPr>
          <w:rFonts w:ascii="Times New Roman" w:eastAsia="Calibri" w:hAnsi="Times New Roman" w:cs="Times New Roman"/>
          <w:sz w:val="24"/>
          <w:szCs w:val="24"/>
        </w:rPr>
        <w:t xml:space="preserve"> </w:t>
      </w:r>
      <w:r w:rsidR="0066488B" w:rsidRPr="23D2FA88">
        <w:rPr>
          <w:rFonts w:ascii="Times New Roman" w:eastAsia="Calibri" w:hAnsi="Times New Roman" w:cs="Times New Roman"/>
          <w:sz w:val="24"/>
          <w:szCs w:val="24"/>
        </w:rPr>
        <w:t xml:space="preserve">Käesoleva </w:t>
      </w:r>
      <w:r w:rsidR="003D0CC8" w:rsidRPr="23D2FA88">
        <w:rPr>
          <w:rFonts w:ascii="Times New Roman" w:eastAsia="Calibri" w:hAnsi="Times New Roman" w:cs="Times New Roman"/>
          <w:sz w:val="24"/>
          <w:szCs w:val="24"/>
        </w:rPr>
        <w:t xml:space="preserve">paragrahvi lõike 2 punktis </w:t>
      </w:r>
      <w:r w:rsidR="002A3093" w:rsidRPr="23D2FA88">
        <w:rPr>
          <w:rFonts w:ascii="Times New Roman" w:eastAsia="Calibri" w:hAnsi="Times New Roman" w:cs="Times New Roman"/>
          <w:sz w:val="24"/>
          <w:szCs w:val="24"/>
        </w:rPr>
        <w:t xml:space="preserve">3 </w:t>
      </w:r>
      <w:r w:rsidR="009113D7" w:rsidRPr="23D2FA88">
        <w:rPr>
          <w:rFonts w:ascii="Times New Roman" w:eastAsia="Calibri" w:hAnsi="Times New Roman" w:cs="Times New Roman"/>
          <w:sz w:val="24"/>
          <w:szCs w:val="24"/>
        </w:rPr>
        <w:t xml:space="preserve">ja lõikes 5 </w:t>
      </w:r>
      <w:r w:rsidR="002A3093" w:rsidRPr="23D2FA88">
        <w:rPr>
          <w:rFonts w:ascii="Times New Roman" w:eastAsia="Calibri" w:hAnsi="Times New Roman" w:cs="Times New Roman"/>
          <w:sz w:val="24"/>
          <w:szCs w:val="24"/>
        </w:rPr>
        <w:t>nimetatud ülesan</w:t>
      </w:r>
      <w:r w:rsidR="009113D7" w:rsidRPr="23D2FA88">
        <w:rPr>
          <w:rFonts w:ascii="Times New Roman" w:eastAsia="Calibri" w:hAnsi="Times New Roman" w:cs="Times New Roman"/>
          <w:sz w:val="24"/>
          <w:szCs w:val="24"/>
        </w:rPr>
        <w:t>nete</w:t>
      </w:r>
      <w:r w:rsidR="002A3093" w:rsidRPr="23D2FA88">
        <w:rPr>
          <w:rFonts w:ascii="Times New Roman" w:eastAsia="Calibri" w:hAnsi="Times New Roman" w:cs="Times New Roman"/>
          <w:sz w:val="24"/>
          <w:szCs w:val="24"/>
        </w:rPr>
        <w:t xml:space="preserve"> täitja</w:t>
      </w:r>
      <w:r w:rsidR="004E3AA0" w:rsidRPr="23D2FA88">
        <w:rPr>
          <w:rFonts w:ascii="Times New Roman" w:eastAsia="Calibri" w:hAnsi="Times New Roman" w:cs="Times New Roman"/>
          <w:sz w:val="24"/>
          <w:szCs w:val="24"/>
        </w:rPr>
        <w:t xml:space="preserve"> </w:t>
      </w:r>
      <w:r w:rsidR="00150154" w:rsidRPr="23D2FA88">
        <w:rPr>
          <w:rFonts w:ascii="Times New Roman" w:eastAsia="Calibri" w:hAnsi="Times New Roman" w:cs="Times New Roman"/>
          <w:sz w:val="24"/>
          <w:szCs w:val="24"/>
        </w:rPr>
        <w:t xml:space="preserve">peab vastama </w:t>
      </w:r>
      <w:r w:rsidR="00DE6563" w:rsidRPr="23D2FA88">
        <w:rPr>
          <w:rFonts w:ascii="Times New Roman" w:eastAsia="Calibri" w:hAnsi="Times New Roman" w:cs="Times New Roman"/>
          <w:sz w:val="24"/>
          <w:szCs w:val="24"/>
        </w:rPr>
        <w:t>käesoleva</w:t>
      </w:r>
      <w:del w:id="1" w:author="Johanna Maria Kosk - JUSTDIGI" w:date="2025-12-22T11:29:00Z">
        <w:r w:rsidRPr="23D2FA88" w:rsidDel="00DE6563">
          <w:rPr>
            <w:rFonts w:ascii="Times New Roman" w:eastAsia="Calibri" w:hAnsi="Times New Roman" w:cs="Times New Roman"/>
            <w:sz w:val="24"/>
            <w:szCs w:val="24"/>
          </w:rPr>
          <w:delText>s</w:delText>
        </w:r>
      </w:del>
      <w:r w:rsidR="00DE6563" w:rsidRPr="23D2FA88">
        <w:rPr>
          <w:rFonts w:ascii="Times New Roman" w:eastAsia="Calibri" w:hAnsi="Times New Roman" w:cs="Times New Roman"/>
          <w:sz w:val="24"/>
          <w:szCs w:val="24"/>
        </w:rPr>
        <w:t xml:space="preserve"> seaduse</w:t>
      </w:r>
      <w:r w:rsidR="00652C93" w:rsidRPr="23D2FA88">
        <w:rPr>
          <w:rFonts w:ascii="Times New Roman" w:eastAsia="Calibri" w:hAnsi="Times New Roman" w:cs="Times New Roman"/>
          <w:sz w:val="24"/>
          <w:szCs w:val="24"/>
        </w:rPr>
        <w:t xml:space="preserve"> §-</w:t>
      </w:r>
      <w:r w:rsidR="00DE6563" w:rsidRPr="23D2FA88">
        <w:rPr>
          <w:rFonts w:ascii="Times New Roman" w:eastAsia="Calibri" w:hAnsi="Times New Roman" w:cs="Times New Roman"/>
          <w:sz w:val="24"/>
          <w:szCs w:val="24"/>
        </w:rPr>
        <w:t xml:space="preserve">s </w:t>
      </w:r>
      <w:r w:rsidR="00652C93" w:rsidRPr="23D2FA88">
        <w:rPr>
          <w:rFonts w:ascii="Times New Roman" w:eastAsia="Calibri" w:hAnsi="Times New Roman" w:cs="Times New Roman"/>
          <w:sz w:val="24"/>
          <w:szCs w:val="24"/>
        </w:rPr>
        <w:t xml:space="preserve">19 </w:t>
      </w:r>
      <w:ins w:id="2" w:author="Johanna Maria Kosk - JUSTDIGI" w:date="2025-12-22T11:29:00Z">
        <w:r w:rsidR="00B6ADD8" w:rsidRPr="23D2FA88">
          <w:rPr>
            <w:rFonts w:ascii="Times New Roman" w:eastAsia="Calibri" w:hAnsi="Times New Roman" w:cs="Times New Roman"/>
            <w:sz w:val="24"/>
            <w:szCs w:val="24"/>
          </w:rPr>
          <w:t xml:space="preserve">sätestatud </w:t>
        </w:r>
      </w:ins>
      <w:r w:rsidR="00150154" w:rsidRPr="23D2FA88">
        <w:rPr>
          <w:rFonts w:ascii="Times New Roman" w:eastAsia="Calibri" w:hAnsi="Times New Roman" w:cs="Times New Roman"/>
          <w:sz w:val="24"/>
          <w:szCs w:val="24"/>
        </w:rPr>
        <w:t xml:space="preserve">lastekaitsetöötajale </w:t>
      </w:r>
      <w:del w:id="3" w:author="Johanna Maria Kosk - JUSTDIGI" w:date="2025-12-22T11:29:00Z">
        <w:r w:rsidRPr="23D2FA88" w:rsidDel="00DE6563">
          <w:rPr>
            <w:rFonts w:ascii="Times New Roman" w:eastAsia="Calibri" w:hAnsi="Times New Roman" w:cs="Times New Roman"/>
            <w:sz w:val="24"/>
            <w:szCs w:val="24"/>
          </w:rPr>
          <w:delText>sätestatud</w:delText>
        </w:r>
        <w:r w:rsidRPr="23D2FA88" w:rsidDel="00150154">
          <w:rPr>
            <w:rFonts w:ascii="Times New Roman" w:eastAsia="Calibri" w:hAnsi="Times New Roman" w:cs="Times New Roman"/>
            <w:sz w:val="24"/>
            <w:szCs w:val="24"/>
          </w:rPr>
          <w:delText xml:space="preserve"> </w:delText>
        </w:r>
      </w:del>
      <w:ins w:id="4" w:author="Johanna Maria Kosk - JUSTDIGI" w:date="2025-12-22T11:29:00Z">
        <w:r w:rsidR="5E530ACE" w:rsidRPr="23D2FA88">
          <w:rPr>
            <w:rFonts w:ascii="Times New Roman" w:eastAsia="Calibri" w:hAnsi="Times New Roman" w:cs="Times New Roman"/>
            <w:sz w:val="24"/>
            <w:szCs w:val="24"/>
          </w:rPr>
          <w:t xml:space="preserve">esitatavatele </w:t>
        </w:r>
      </w:ins>
      <w:r w:rsidR="00150154" w:rsidRPr="23D2FA88">
        <w:rPr>
          <w:rFonts w:ascii="Times New Roman" w:eastAsia="Calibri" w:hAnsi="Times New Roman" w:cs="Times New Roman"/>
          <w:sz w:val="24"/>
          <w:szCs w:val="24"/>
        </w:rPr>
        <w:t>nõuetele.</w:t>
      </w:r>
      <w:r w:rsidR="00AE458F" w:rsidRPr="23D2FA88">
        <w:rPr>
          <w:rFonts w:ascii="Times New Roman" w:eastAsia="Calibri" w:hAnsi="Times New Roman" w:cs="Times New Roman"/>
          <w:sz w:val="24"/>
          <w:szCs w:val="24"/>
        </w:rPr>
        <w:t>“;</w:t>
      </w:r>
    </w:p>
    <w:p w14:paraId="5DBDD0B2" w14:textId="77777777" w:rsidR="007F044F" w:rsidRPr="00793570" w:rsidRDefault="007F044F" w:rsidP="007F044F">
      <w:pPr>
        <w:spacing w:after="0" w:line="240" w:lineRule="auto"/>
        <w:jc w:val="both"/>
        <w:rPr>
          <w:rFonts w:ascii="Times New Roman" w:hAnsi="Times New Roman" w:cs="Times New Roman"/>
          <w:color w:val="000000" w:themeColor="text1"/>
          <w:sz w:val="24"/>
          <w:szCs w:val="24"/>
        </w:rPr>
      </w:pPr>
    </w:p>
    <w:p w14:paraId="02C70544" w14:textId="09C8DE94" w:rsidR="00793570" w:rsidRPr="00793570" w:rsidRDefault="00DF040B" w:rsidP="00A4205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7</w:t>
      </w:r>
      <w:r w:rsidR="00793570" w:rsidRPr="00793570">
        <w:rPr>
          <w:rFonts w:ascii="Times New Roman" w:hAnsi="Times New Roman" w:cs="Times New Roman"/>
          <w:b/>
          <w:bCs/>
          <w:color w:val="000000" w:themeColor="text1"/>
          <w:sz w:val="24"/>
          <w:szCs w:val="24"/>
        </w:rPr>
        <w:t>)</w:t>
      </w:r>
      <w:r w:rsidR="00793570" w:rsidRPr="00793570">
        <w:rPr>
          <w:rFonts w:ascii="Times New Roman" w:hAnsi="Times New Roman" w:cs="Times New Roman"/>
          <w:color w:val="000000" w:themeColor="text1"/>
          <w:sz w:val="24"/>
          <w:szCs w:val="24"/>
        </w:rPr>
        <w:t xml:space="preserve"> </w:t>
      </w:r>
      <w:r w:rsidR="009A521C">
        <w:rPr>
          <w:rFonts w:ascii="Times New Roman" w:hAnsi="Times New Roman" w:cs="Times New Roman"/>
          <w:color w:val="000000" w:themeColor="text1"/>
          <w:sz w:val="24"/>
          <w:szCs w:val="24"/>
        </w:rPr>
        <w:t>paragrahvi 17 lõike 1 punktist 3 jäetakse välja sõna „viivitam</w:t>
      </w:r>
      <w:r w:rsidR="009A521C" w:rsidRPr="00522ACE">
        <w:rPr>
          <w:rFonts w:ascii="Times New Roman" w:hAnsi="Times New Roman" w:cs="Times New Roman"/>
          <w:color w:val="000000" w:themeColor="text1"/>
          <w:sz w:val="24"/>
          <w:szCs w:val="24"/>
        </w:rPr>
        <w:t>ata“</w:t>
      </w:r>
      <w:r w:rsidR="00522ACE" w:rsidRPr="00522ACE">
        <w:rPr>
          <w:rFonts w:ascii="Times New Roman" w:hAnsi="Times New Roman" w:cs="Times New Roman"/>
          <w:color w:val="000000" w:themeColor="text1"/>
          <w:sz w:val="24"/>
          <w:szCs w:val="24"/>
        </w:rPr>
        <w:t>;</w:t>
      </w:r>
    </w:p>
    <w:p w14:paraId="45CE5FBA" w14:textId="0E44235D" w:rsidR="00793570" w:rsidRPr="00793570" w:rsidRDefault="00793570" w:rsidP="13D22D72">
      <w:pPr>
        <w:spacing w:after="0" w:line="240" w:lineRule="auto"/>
        <w:jc w:val="both"/>
        <w:rPr>
          <w:rFonts w:ascii="Times New Roman" w:hAnsi="Times New Roman" w:cs="Times New Roman"/>
          <w:color w:val="000000" w:themeColor="text1"/>
          <w:sz w:val="24"/>
          <w:szCs w:val="24"/>
        </w:rPr>
      </w:pPr>
    </w:p>
    <w:p w14:paraId="16782E69" w14:textId="3D48CD47" w:rsidR="00793570" w:rsidRPr="00793570" w:rsidRDefault="00C7286A" w:rsidP="007935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8</w:t>
      </w:r>
      <w:r w:rsidR="00E715C0" w:rsidRPr="00E715C0">
        <w:rPr>
          <w:rFonts w:ascii="Times New Roman" w:hAnsi="Times New Roman" w:cs="Times New Roman"/>
          <w:b/>
          <w:bCs/>
          <w:color w:val="000000" w:themeColor="text1"/>
          <w:sz w:val="24"/>
          <w:szCs w:val="24"/>
        </w:rPr>
        <w:t>)</w:t>
      </w:r>
      <w:r w:rsidR="00E715C0">
        <w:rPr>
          <w:rFonts w:ascii="Times New Roman" w:hAnsi="Times New Roman" w:cs="Times New Roman"/>
          <w:color w:val="000000" w:themeColor="text1"/>
          <w:sz w:val="24"/>
          <w:szCs w:val="24"/>
        </w:rPr>
        <w:t xml:space="preserve"> </w:t>
      </w:r>
      <w:r w:rsidR="00793570" w:rsidRPr="13D22D72">
        <w:rPr>
          <w:rFonts w:ascii="Times New Roman" w:hAnsi="Times New Roman" w:cs="Times New Roman"/>
          <w:color w:val="000000" w:themeColor="text1"/>
          <w:sz w:val="24"/>
          <w:szCs w:val="24"/>
        </w:rPr>
        <w:t xml:space="preserve">paragrahvi </w:t>
      </w:r>
      <w:r w:rsidR="00793570" w:rsidRPr="00793570">
        <w:rPr>
          <w:rFonts w:ascii="Times New Roman" w:hAnsi="Times New Roman" w:cs="Times New Roman"/>
          <w:color w:val="000000" w:themeColor="text1"/>
          <w:sz w:val="24"/>
          <w:szCs w:val="24"/>
        </w:rPr>
        <w:t xml:space="preserve">18 </w:t>
      </w:r>
      <w:r w:rsidR="001D6524">
        <w:rPr>
          <w:rFonts w:ascii="Times New Roman" w:hAnsi="Times New Roman" w:cs="Times New Roman"/>
          <w:color w:val="000000" w:themeColor="text1"/>
          <w:sz w:val="24"/>
          <w:szCs w:val="24"/>
        </w:rPr>
        <w:t xml:space="preserve">lõige 1 </w:t>
      </w:r>
      <w:r w:rsidR="00793570" w:rsidRPr="00793570">
        <w:rPr>
          <w:rFonts w:ascii="Times New Roman" w:hAnsi="Times New Roman" w:cs="Times New Roman"/>
          <w:color w:val="000000" w:themeColor="text1"/>
          <w:sz w:val="24"/>
          <w:szCs w:val="24"/>
        </w:rPr>
        <w:t>muudetakse ja sõnastatakse järgmiselt:</w:t>
      </w:r>
    </w:p>
    <w:p w14:paraId="7657826D" w14:textId="77777777" w:rsidR="005E7A2B" w:rsidRDefault="005E7A2B" w:rsidP="002C4DF4">
      <w:pPr>
        <w:spacing w:after="0" w:line="240" w:lineRule="auto"/>
        <w:jc w:val="both"/>
        <w:rPr>
          <w:rFonts w:ascii="Times New Roman" w:hAnsi="Times New Roman" w:cs="Times New Roman"/>
          <w:color w:val="000000" w:themeColor="text1"/>
          <w:sz w:val="24"/>
          <w:szCs w:val="24"/>
        </w:rPr>
      </w:pPr>
    </w:p>
    <w:p w14:paraId="6B393721" w14:textId="65833A11" w:rsidR="002C4DF4" w:rsidRDefault="00793570" w:rsidP="002C4DF4">
      <w:pPr>
        <w:spacing w:after="0" w:line="240" w:lineRule="auto"/>
        <w:jc w:val="both"/>
        <w:rPr>
          <w:rFonts w:ascii="Times New Roman" w:hAnsi="Times New Roman" w:cs="Times New Roman"/>
          <w:sz w:val="24"/>
          <w:szCs w:val="24"/>
        </w:rPr>
      </w:pPr>
      <w:r w:rsidRPr="00793570">
        <w:rPr>
          <w:rFonts w:ascii="Times New Roman" w:hAnsi="Times New Roman" w:cs="Times New Roman"/>
          <w:color w:val="000000" w:themeColor="text1"/>
          <w:sz w:val="24"/>
          <w:szCs w:val="24"/>
        </w:rPr>
        <w:t>„(1)</w:t>
      </w:r>
      <w:r w:rsidRPr="00592077">
        <w:rPr>
          <w:rFonts w:ascii="Times New Roman" w:hAnsi="Times New Roman" w:cs="Times New Roman"/>
          <w:color w:val="000000" w:themeColor="text1"/>
          <w:sz w:val="24"/>
          <w:szCs w:val="24"/>
        </w:rPr>
        <w:t xml:space="preserve"> </w:t>
      </w:r>
      <w:r w:rsidR="002C4DF4" w:rsidRPr="00592077">
        <w:rPr>
          <w:rFonts w:ascii="Times New Roman" w:hAnsi="Times New Roman" w:cs="Times New Roman"/>
          <w:color w:val="000000" w:themeColor="text1"/>
          <w:sz w:val="24"/>
          <w:szCs w:val="24"/>
        </w:rPr>
        <w:t xml:space="preserve">Lastekaitsetöötaja </w:t>
      </w:r>
      <w:r w:rsidR="002C4DF4" w:rsidRPr="18C70EF7">
        <w:rPr>
          <w:rFonts w:ascii="Times New Roman" w:hAnsi="Times New Roman" w:cs="Times New Roman"/>
          <w:sz w:val="24"/>
          <w:szCs w:val="24"/>
        </w:rPr>
        <w:t>on</w:t>
      </w:r>
      <w:r w:rsidR="002C4DF4">
        <w:rPr>
          <w:rFonts w:ascii="Times New Roman" w:hAnsi="Times New Roman" w:cs="Times New Roman"/>
          <w:sz w:val="24"/>
          <w:szCs w:val="24"/>
        </w:rPr>
        <w:t>:</w:t>
      </w:r>
    </w:p>
    <w:p w14:paraId="0D04E40E" w14:textId="56E924B6" w:rsidR="002C4DF4" w:rsidRPr="008F0E06" w:rsidRDefault="002C4DF4" w:rsidP="002C4DF4">
      <w:pPr>
        <w:spacing w:after="0" w:line="240" w:lineRule="auto"/>
        <w:jc w:val="both"/>
        <w:rPr>
          <w:rFonts w:ascii="Times New Roman" w:hAnsi="Times New Roman" w:cs="Times New Roman"/>
          <w:color w:val="000000" w:themeColor="text1"/>
          <w:sz w:val="24"/>
          <w:szCs w:val="24"/>
        </w:rPr>
      </w:pPr>
      <w:r w:rsidRPr="008F0E06">
        <w:rPr>
          <w:rFonts w:ascii="Times New Roman" w:hAnsi="Times New Roman" w:cs="Times New Roman"/>
          <w:color w:val="000000" w:themeColor="text1"/>
          <w:sz w:val="24"/>
          <w:szCs w:val="24"/>
        </w:rPr>
        <w:t>1) kohaliku omavalitsuse üksuse ametnik, kes täidab käesoleva seaduse § 17 lõike 1 punktides</w:t>
      </w:r>
      <w:r w:rsidR="007D235D">
        <w:rPr>
          <w:rFonts w:ascii="Times New Roman" w:hAnsi="Times New Roman" w:cs="Times New Roman"/>
          <w:color w:val="000000" w:themeColor="text1"/>
          <w:sz w:val="24"/>
          <w:szCs w:val="24"/>
        </w:rPr>
        <w:t> </w:t>
      </w:r>
      <w:r w:rsidRPr="008F0E06">
        <w:rPr>
          <w:rFonts w:ascii="Times New Roman" w:hAnsi="Times New Roman" w:cs="Times New Roman"/>
          <w:color w:val="000000" w:themeColor="text1"/>
          <w:sz w:val="24"/>
          <w:szCs w:val="24"/>
        </w:rPr>
        <w:t>3</w:t>
      </w:r>
      <w:r w:rsidR="0083486A">
        <w:rPr>
          <w:rFonts w:ascii="Times New Roman" w:hAnsi="Times New Roman" w:cs="Times New Roman"/>
          <w:color w:val="000000" w:themeColor="text1"/>
          <w:sz w:val="24"/>
          <w:szCs w:val="24"/>
        </w:rPr>
        <w:t xml:space="preserve"> ja </w:t>
      </w:r>
      <w:r w:rsidRPr="008F0E06">
        <w:rPr>
          <w:rFonts w:ascii="Times New Roman" w:hAnsi="Times New Roman" w:cs="Times New Roman"/>
          <w:color w:val="000000" w:themeColor="text1"/>
          <w:sz w:val="24"/>
          <w:szCs w:val="24"/>
        </w:rPr>
        <w:t>4 sätestatud ülesandeid</w:t>
      </w:r>
      <w:r w:rsidR="00C958EE">
        <w:rPr>
          <w:rFonts w:ascii="Times New Roman" w:hAnsi="Times New Roman" w:cs="Times New Roman"/>
          <w:color w:val="000000" w:themeColor="text1"/>
          <w:sz w:val="24"/>
          <w:szCs w:val="24"/>
        </w:rPr>
        <w:t>;</w:t>
      </w:r>
    </w:p>
    <w:p w14:paraId="1B993296" w14:textId="143B6BD6" w:rsidR="00793570" w:rsidRPr="008F0E06" w:rsidRDefault="002C4DF4" w:rsidP="00793570">
      <w:pPr>
        <w:spacing w:after="0" w:line="240" w:lineRule="auto"/>
        <w:jc w:val="both"/>
        <w:rPr>
          <w:rFonts w:ascii="Times New Roman" w:hAnsi="Times New Roman" w:cs="Times New Roman"/>
          <w:color w:val="000000" w:themeColor="text1"/>
          <w:sz w:val="24"/>
          <w:szCs w:val="24"/>
        </w:rPr>
      </w:pPr>
      <w:r w:rsidRPr="008F0E06">
        <w:rPr>
          <w:rFonts w:ascii="Times New Roman" w:hAnsi="Times New Roman" w:cs="Times New Roman"/>
          <w:color w:val="000000" w:themeColor="text1"/>
          <w:sz w:val="24"/>
          <w:szCs w:val="24"/>
        </w:rPr>
        <w:t>2) Sotsiaalkindlustusameti ametnik, kes täidab käesoleva seaduse §-des 29</w:t>
      </w:r>
      <w:r w:rsidRPr="008F0E06">
        <w:rPr>
          <w:rFonts w:ascii="Times New Roman" w:hAnsi="Times New Roman" w:cs="Times New Roman"/>
          <w:color w:val="000000" w:themeColor="text1"/>
          <w:sz w:val="24"/>
          <w:szCs w:val="24"/>
          <w:vertAlign w:val="superscript"/>
        </w:rPr>
        <w:t>1</w:t>
      </w:r>
      <w:r w:rsidR="00611D05" w:rsidRPr="618D0A29">
        <w:rPr>
          <w:rFonts w:ascii="Times New Roman" w:hAnsi="Times New Roman" w:cs="Times New Roman"/>
          <w:color w:val="000000" w:themeColor="text1"/>
          <w:sz w:val="24"/>
          <w:szCs w:val="24"/>
        </w:rPr>
        <w:t xml:space="preserve"> </w:t>
      </w:r>
      <w:r w:rsidRPr="008F0E06">
        <w:rPr>
          <w:rFonts w:ascii="Times New Roman" w:hAnsi="Times New Roman" w:cs="Times New Roman"/>
          <w:color w:val="000000" w:themeColor="text1"/>
          <w:sz w:val="24"/>
          <w:szCs w:val="24"/>
        </w:rPr>
        <w:t>ja 33 sätestatud ülesandeid.</w:t>
      </w:r>
      <w:r w:rsidR="00793570" w:rsidRPr="008F0E06">
        <w:rPr>
          <w:rFonts w:ascii="Times New Roman" w:hAnsi="Times New Roman" w:cs="Times New Roman"/>
          <w:color w:val="000000" w:themeColor="text1"/>
          <w:sz w:val="24"/>
          <w:szCs w:val="24"/>
        </w:rPr>
        <w:t>“;</w:t>
      </w:r>
    </w:p>
    <w:p w14:paraId="53543AE4" w14:textId="608DDB36" w:rsidR="005E7A2B" w:rsidRDefault="005E7A2B" w:rsidP="00793570">
      <w:pPr>
        <w:spacing w:after="0" w:line="240" w:lineRule="auto"/>
        <w:jc w:val="both"/>
        <w:rPr>
          <w:rFonts w:ascii="Times New Roman" w:hAnsi="Times New Roman" w:cs="Times New Roman"/>
          <w:color w:val="000000" w:themeColor="text1"/>
          <w:sz w:val="24"/>
          <w:szCs w:val="24"/>
        </w:rPr>
      </w:pPr>
    </w:p>
    <w:p w14:paraId="4F008E8E" w14:textId="5D531552" w:rsidR="0006695E" w:rsidRPr="00F52380" w:rsidRDefault="008264B3" w:rsidP="0006695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06695E" w:rsidRPr="00F52380">
        <w:rPr>
          <w:rFonts w:ascii="Times New Roman" w:hAnsi="Times New Roman" w:cs="Times New Roman"/>
          <w:b/>
          <w:bCs/>
          <w:sz w:val="24"/>
          <w:szCs w:val="24"/>
        </w:rPr>
        <w:t>)</w:t>
      </w:r>
      <w:r w:rsidR="0006695E" w:rsidRPr="00F52380">
        <w:rPr>
          <w:rFonts w:ascii="Times New Roman" w:hAnsi="Times New Roman" w:cs="Times New Roman"/>
          <w:sz w:val="24"/>
          <w:szCs w:val="24"/>
        </w:rPr>
        <w:t xml:space="preserve"> paragrahvi 28 täiendatakse lõigetega 4 ja 5 järgmises sõnastuses:</w:t>
      </w:r>
    </w:p>
    <w:p w14:paraId="30DA2D7A" w14:textId="77777777" w:rsidR="005E7A2B" w:rsidRDefault="005E7A2B" w:rsidP="0006695E">
      <w:pPr>
        <w:spacing w:after="0" w:line="240" w:lineRule="auto"/>
        <w:jc w:val="both"/>
        <w:rPr>
          <w:rFonts w:ascii="Times New Roman" w:hAnsi="Times New Roman" w:cs="Times New Roman"/>
          <w:sz w:val="24"/>
          <w:szCs w:val="24"/>
        </w:rPr>
      </w:pPr>
    </w:p>
    <w:p w14:paraId="37C546BB" w14:textId="5765C71A" w:rsidR="0006695E" w:rsidRPr="00F52380" w:rsidRDefault="0006695E" w:rsidP="0006695E">
      <w:pPr>
        <w:spacing w:after="0" w:line="240" w:lineRule="auto"/>
        <w:jc w:val="both"/>
        <w:rPr>
          <w:rFonts w:ascii="Times New Roman" w:hAnsi="Times New Roman" w:cs="Times New Roman"/>
          <w:sz w:val="24"/>
          <w:szCs w:val="24"/>
        </w:rPr>
      </w:pPr>
      <w:r w:rsidRPr="12335A56">
        <w:rPr>
          <w:rFonts w:ascii="Times New Roman" w:hAnsi="Times New Roman" w:cs="Times New Roman"/>
          <w:sz w:val="24"/>
          <w:szCs w:val="24"/>
        </w:rPr>
        <w:t xml:space="preserve">„(4) </w:t>
      </w:r>
      <w:r w:rsidR="004439B0" w:rsidRPr="12335A56">
        <w:rPr>
          <w:rFonts w:ascii="Times New Roman" w:hAnsi="Times New Roman" w:cs="Times New Roman"/>
          <w:sz w:val="24"/>
          <w:szCs w:val="24"/>
        </w:rPr>
        <w:t>Enne k</w:t>
      </w:r>
      <w:r w:rsidRPr="12335A56">
        <w:rPr>
          <w:rFonts w:ascii="Times New Roman" w:hAnsi="Times New Roman" w:cs="Times New Roman"/>
          <w:sz w:val="24"/>
          <w:szCs w:val="24"/>
        </w:rPr>
        <w:t xml:space="preserve">äesoleva seaduse § 29 lõikes </w:t>
      </w:r>
      <w:r w:rsidR="00C920DE" w:rsidRPr="12335A56">
        <w:rPr>
          <w:rFonts w:ascii="Times New Roman" w:hAnsi="Times New Roman" w:cs="Times New Roman"/>
          <w:sz w:val="24"/>
          <w:szCs w:val="24"/>
        </w:rPr>
        <w:t>5</w:t>
      </w:r>
      <w:r w:rsidRPr="12335A56">
        <w:rPr>
          <w:rFonts w:ascii="Times New Roman" w:hAnsi="Times New Roman" w:cs="Times New Roman"/>
          <w:sz w:val="24"/>
          <w:szCs w:val="24"/>
        </w:rPr>
        <w:t xml:space="preserve"> nimetatud otsuse</w:t>
      </w:r>
      <w:r w:rsidR="009C7477" w:rsidRPr="12335A56">
        <w:rPr>
          <w:rFonts w:ascii="Times New Roman" w:hAnsi="Times New Roman" w:cs="Times New Roman"/>
          <w:sz w:val="24"/>
          <w:szCs w:val="24"/>
        </w:rPr>
        <w:t xml:space="preserve"> tegemis</w:t>
      </w:r>
      <w:r w:rsidR="002B215D" w:rsidRPr="12335A56">
        <w:rPr>
          <w:rFonts w:ascii="Times New Roman" w:hAnsi="Times New Roman" w:cs="Times New Roman"/>
          <w:sz w:val="24"/>
          <w:szCs w:val="24"/>
        </w:rPr>
        <w:t>t tuleb teha</w:t>
      </w:r>
      <w:r w:rsidRPr="12335A56">
        <w:rPr>
          <w:rFonts w:ascii="Times New Roman" w:hAnsi="Times New Roman" w:cs="Times New Roman"/>
          <w:sz w:val="24"/>
          <w:szCs w:val="24"/>
        </w:rPr>
        <w:t xml:space="preserve"> lapse abivajaduse eelhindamine, mille käigus hindab kohaliku omavalitsuse üksuse lastekaitsetöötaja sama paragrahvi</w:t>
      </w:r>
      <w:r w:rsidR="008165B6" w:rsidRPr="12335A56">
        <w:rPr>
          <w:rFonts w:ascii="Times New Roman" w:hAnsi="Times New Roman" w:cs="Times New Roman"/>
          <w:sz w:val="24"/>
          <w:szCs w:val="24"/>
        </w:rPr>
        <w:t xml:space="preserve"> </w:t>
      </w:r>
      <w:r w:rsidRPr="12335A56">
        <w:rPr>
          <w:rFonts w:ascii="Times New Roman" w:hAnsi="Times New Roman" w:cs="Times New Roman"/>
          <w:sz w:val="24"/>
          <w:szCs w:val="24"/>
        </w:rPr>
        <w:t>lõi</w:t>
      </w:r>
      <w:r w:rsidR="006A2072" w:rsidRPr="12335A56">
        <w:rPr>
          <w:rFonts w:ascii="Times New Roman" w:hAnsi="Times New Roman" w:cs="Times New Roman"/>
          <w:sz w:val="24"/>
          <w:szCs w:val="24"/>
        </w:rPr>
        <w:t>get</w:t>
      </w:r>
      <w:r w:rsidRPr="12335A56">
        <w:rPr>
          <w:rFonts w:ascii="Times New Roman" w:hAnsi="Times New Roman" w:cs="Times New Roman"/>
          <w:sz w:val="24"/>
          <w:szCs w:val="24"/>
        </w:rPr>
        <w:t xml:space="preserve">es </w:t>
      </w:r>
      <w:r w:rsidR="002651C8" w:rsidRPr="12335A56">
        <w:rPr>
          <w:rFonts w:ascii="Times New Roman" w:hAnsi="Times New Roman" w:cs="Times New Roman"/>
          <w:sz w:val="24"/>
          <w:szCs w:val="24"/>
        </w:rPr>
        <w:t>3</w:t>
      </w:r>
      <w:r w:rsidRPr="12335A56">
        <w:rPr>
          <w:rFonts w:ascii="Times New Roman" w:hAnsi="Times New Roman" w:cs="Times New Roman"/>
          <w:sz w:val="24"/>
          <w:szCs w:val="24"/>
        </w:rPr>
        <w:t xml:space="preserve"> </w:t>
      </w:r>
      <w:r w:rsidR="006A2072" w:rsidRPr="12335A56">
        <w:rPr>
          <w:rFonts w:ascii="Times New Roman" w:hAnsi="Times New Roman" w:cs="Times New Roman"/>
          <w:sz w:val="24"/>
          <w:szCs w:val="24"/>
        </w:rPr>
        <w:t xml:space="preserve">ja </w:t>
      </w:r>
      <w:r w:rsidR="002651C8" w:rsidRPr="12335A56">
        <w:rPr>
          <w:rFonts w:ascii="Times New Roman" w:hAnsi="Times New Roman" w:cs="Times New Roman"/>
          <w:sz w:val="24"/>
          <w:szCs w:val="24"/>
        </w:rPr>
        <w:t>4</w:t>
      </w:r>
      <w:r w:rsidR="006A2072" w:rsidRPr="12335A56">
        <w:rPr>
          <w:rFonts w:ascii="Times New Roman" w:hAnsi="Times New Roman" w:cs="Times New Roman"/>
          <w:sz w:val="24"/>
          <w:szCs w:val="24"/>
        </w:rPr>
        <w:t xml:space="preserve"> </w:t>
      </w:r>
      <w:r w:rsidRPr="12335A56">
        <w:rPr>
          <w:rFonts w:ascii="Times New Roman" w:hAnsi="Times New Roman" w:cs="Times New Roman"/>
          <w:sz w:val="24"/>
          <w:szCs w:val="24"/>
        </w:rPr>
        <w:t>nimetatud eelduste olemasolu.</w:t>
      </w:r>
    </w:p>
    <w:p w14:paraId="263745C2" w14:textId="77777777" w:rsidR="0006695E" w:rsidRPr="00F52380" w:rsidRDefault="0006695E" w:rsidP="0006695E">
      <w:pPr>
        <w:spacing w:after="0" w:line="240" w:lineRule="auto"/>
        <w:jc w:val="both"/>
        <w:rPr>
          <w:rFonts w:ascii="Times New Roman" w:hAnsi="Times New Roman" w:cs="Times New Roman"/>
          <w:sz w:val="24"/>
          <w:szCs w:val="24"/>
        </w:rPr>
      </w:pPr>
    </w:p>
    <w:p w14:paraId="7A4B72EF" w14:textId="6F5EE22C" w:rsidR="0006695E" w:rsidRPr="00F52380" w:rsidRDefault="0006695E" w:rsidP="0006695E">
      <w:pPr>
        <w:spacing w:after="0" w:line="240" w:lineRule="auto"/>
        <w:jc w:val="both"/>
        <w:rPr>
          <w:rFonts w:ascii="Times New Roman" w:hAnsi="Times New Roman" w:cs="Times New Roman"/>
          <w:sz w:val="24"/>
          <w:szCs w:val="24"/>
        </w:rPr>
      </w:pPr>
      <w:r w:rsidRPr="00F52380">
        <w:rPr>
          <w:rFonts w:ascii="Times New Roman" w:hAnsi="Times New Roman" w:cs="Times New Roman"/>
          <w:sz w:val="24"/>
          <w:szCs w:val="24"/>
        </w:rPr>
        <w:lastRenderedPageBreak/>
        <w:t xml:space="preserve">(5) Juhtumikorralduse algatamisel tuleb käesoleva paragrahvi lõikes 2 nimetatud abivajaduse hindamine </w:t>
      </w:r>
      <w:r w:rsidR="009F6C22">
        <w:rPr>
          <w:rFonts w:ascii="Times New Roman" w:hAnsi="Times New Roman" w:cs="Times New Roman"/>
          <w:sz w:val="24"/>
          <w:szCs w:val="24"/>
        </w:rPr>
        <w:t>teha</w:t>
      </w:r>
      <w:r w:rsidRPr="00F52380">
        <w:rPr>
          <w:rFonts w:ascii="Times New Roman" w:hAnsi="Times New Roman" w:cs="Times New Roman"/>
          <w:sz w:val="24"/>
          <w:szCs w:val="24"/>
        </w:rPr>
        <w:t xml:space="preserve"> </w:t>
      </w:r>
      <w:r w:rsidR="2FAD8638" w:rsidRPr="29C59D23">
        <w:rPr>
          <w:rFonts w:ascii="Times New Roman" w:hAnsi="Times New Roman" w:cs="Times New Roman"/>
          <w:sz w:val="24"/>
          <w:szCs w:val="24"/>
        </w:rPr>
        <w:t>esimesel võimalusel</w:t>
      </w:r>
      <w:r w:rsidRPr="00F52380">
        <w:rPr>
          <w:rFonts w:ascii="Times New Roman" w:hAnsi="Times New Roman" w:cs="Times New Roman"/>
          <w:sz w:val="24"/>
          <w:szCs w:val="24"/>
        </w:rPr>
        <w:t xml:space="preserve">, </w:t>
      </w:r>
      <w:r w:rsidR="00B3684E">
        <w:rPr>
          <w:rFonts w:ascii="Times New Roman" w:hAnsi="Times New Roman" w:cs="Times New Roman"/>
          <w:sz w:val="24"/>
          <w:szCs w:val="24"/>
        </w:rPr>
        <w:t xml:space="preserve">kuid hiljemalt kolme kuu </w:t>
      </w:r>
      <w:r w:rsidR="00BF4E17">
        <w:rPr>
          <w:rFonts w:ascii="Times New Roman" w:hAnsi="Times New Roman" w:cs="Times New Roman"/>
          <w:sz w:val="24"/>
          <w:szCs w:val="24"/>
        </w:rPr>
        <w:t>möödumisel</w:t>
      </w:r>
      <w:r w:rsidR="00B3684E">
        <w:rPr>
          <w:rFonts w:ascii="Times New Roman" w:hAnsi="Times New Roman" w:cs="Times New Roman"/>
          <w:sz w:val="24"/>
          <w:szCs w:val="24"/>
        </w:rPr>
        <w:t xml:space="preserve"> </w:t>
      </w:r>
      <w:r w:rsidR="00A8079B" w:rsidRPr="00A8079B">
        <w:rPr>
          <w:rFonts w:ascii="Times New Roman" w:hAnsi="Times New Roman" w:cs="Times New Roman"/>
          <w:sz w:val="24"/>
          <w:szCs w:val="24"/>
        </w:rPr>
        <w:t>abivajava</w:t>
      </w:r>
      <w:r w:rsidR="0046727E">
        <w:rPr>
          <w:rFonts w:ascii="Times New Roman" w:hAnsi="Times New Roman" w:cs="Times New Roman"/>
          <w:sz w:val="24"/>
          <w:szCs w:val="24"/>
        </w:rPr>
        <w:t>st</w:t>
      </w:r>
      <w:r w:rsidR="00A8079B" w:rsidRPr="00A8079B">
        <w:rPr>
          <w:rFonts w:ascii="Times New Roman" w:hAnsi="Times New Roman" w:cs="Times New Roman"/>
          <w:sz w:val="24"/>
          <w:szCs w:val="24"/>
        </w:rPr>
        <w:t xml:space="preserve"> laps</w:t>
      </w:r>
      <w:r w:rsidR="0046727E">
        <w:rPr>
          <w:rFonts w:ascii="Times New Roman" w:hAnsi="Times New Roman" w:cs="Times New Roman"/>
          <w:sz w:val="24"/>
          <w:szCs w:val="24"/>
        </w:rPr>
        <w:t>est teada saamisest</w:t>
      </w:r>
      <w:r w:rsidRPr="00F52380">
        <w:rPr>
          <w:rFonts w:ascii="Times New Roman" w:hAnsi="Times New Roman" w:cs="Times New Roman"/>
          <w:sz w:val="24"/>
          <w:szCs w:val="24"/>
        </w:rPr>
        <w:t>.“;</w:t>
      </w:r>
    </w:p>
    <w:p w14:paraId="7A04AD6E" w14:textId="77777777" w:rsidR="00F52380" w:rsidRDefault="00F52380" w:rsidP="008D0CF9">
      <w:pPr>
        <w:spacing w:after="0" w:line="240" w:lineRule="auto"/>
        <w:jc w:val="both"/>
        <w:rPr>
          <w:rFonts w:ascii="Times New Roman" w:hAnsi="Times New Roman" w:cs="Times New Roman"/>
          <w:sz w:val="24"/>
          <w:szCs w:val="24"/>
        </w:rPr>
      </w:pPr>
    </w:p>
    <w:p w14:paraId="7C011846" w14:textId="769401E4" w:rsidR="001E3754" w:rsidRPr="00F52380" w:rsidRDefault="00E715C0" w:rsidP="001E375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350050">
        <w:rPr>
          <w:rFonts w:ascii="Times New Roman" w:hAnsi="Times New Roman" w:cs="Times New Roman"/>
          <w:b/>
          <w:bCs/>
          <w:sz w:val="24"/>
          <w:szCs w:val="24"/>
        </w:rPr>
        <w:t>0</w:t>
      </w:r>
      <w:r w:rsidR="001E3754" w:rsidRPr="00F52380">
        <w:rPr>
          <w:rFonts w:ascii="Times New Roman" w:hAnsi="Times New Roman" w:cs="Times New Roman"/>
          <w:b/>
          <w:bCs/>
          <w:sz w:val="24"/>
          <w:szCs w:val="24"/>
        </w:rPr>
        <w:t>)</w:t>
      </w:r>
      <w:r w:rsidR="001E3754" w:rsidRPr="00F52380">
        <w:rPr>
          <w:rFonts w:ascii="Times New Roman" w:hAnsi="Times New Roman" w:cs="Times New Roman"/>
          <w:sz w:val="24"/>
          <w:szCs w:val="24"/>
        </w:rPr>
        <w:t xml:space="preserve"> paragrahv</w:t>
      </w:r>
      <w:r w:rsidR="001E3754">
        <w:rPr>
          <w:rFonts w:ascii="Times New Roman" w:hAnsi="Times New Roman" w:cs="Times New Roman"/>
          <w:sz w:val="24"/>
          <w:szCs w:val="24"/>
        </w:rPr>
        <w:t>i</w:t>
      </w:r>
      <w:r w:rsidR="001E3754" w:rsidRPr="00F52380">
        <w:rPr>
          <w:rFonts w:ascii="Times New Roman" w:hAnsi="Times New Roman" w:cs="Times New Roman"/>
          <w:sz w:val="24"/>
          <w:szCs w:val="24"/>
        </w:rPr>
        <w:t xml:space="preserve"> 2</w:t>
      </w:r>
      <w:r w:rsidR="001E3754">
        <w:rPr>
          <w:rFonts w:ascii="Times New Roman" w:hAnsi="Times New Roman" w:cs="Times New Roman"/>
          <w:sz w:val="24"/>
          <w:szCs w:val="24"/>
        </w:rPr>
        <w:t>9</w:t>
      </w:r>
      <w:r w:rsidR="001E3754" w:rsidRPr="00F52380">
        <w:rPr>
          <w:rFonts w:ascii="Times New Roman" w:hAnsi="Times New Roman" w:cs="Times New Roman"/>
          <w:sz w:val="24"/>
          <w:szCs w:val="24"/>
        </w:rPr>
        <w:t xml:space="preserve"> </w:t>
      </w:r>
      <w:r w:rsidR="001E3754">
        <w:rPr>
          <w:rFonts w:ascii="Times New Roman" w:hAnsi="Times New Roman" w:cs="Times New Roman"/>
          <w:sz w:val="24"/>
          <w:szCs w:val="24"/>
        </w:rPr>
        <w:t>tekst muudetakse</w:t>
      </w:r>
      <w:r w:rsidR="001E3754" w:rsidRPr="00F52380">
        <w:rPr>
          <w:rFonts w:ascii="Times New Roman" w:hAnsi="Times New Roman" w:cs="Times New Roman"/>
          <w:sz w:val="24"/>
          <w:szCs w:val="24"/>
        </w:rPr>
        <w:t xml:space="preserve"> </w:t>
      </w:r>
      <w:r w:rsidR="001E3754">
        <w:rPr>
          <w:rFonts w:ascii="Times New Roman" w:hAnsi="Times New Roman" w:cs="Times New Roman"/>
          <w:sz w:val="24"/>
          <w:szCs w:val="24"/>
        </w:rPr>
        <w:t>ja sõnastatakse järgmiselt</w:t>
      </w:r>
      <w:r w:rsidR="001E3754" w:rsidRPr="00F52380">
        <w:rPr>
          <w:rFonts w:ascii="Times New Roman" w:hAnsi="Times New Roman" w:cs="Times New Roman"/>
          <w:sz w:val="24"/>
          <w:szCs w:val="24"/>
        </w:rPr>
        <w:t>:</w:t>
      </w:r>
    </w:p>
    <w:p w14:paraId="133A24FF" w14:textId="77777777" w:rsidR="005E7A2B" w:rsidRDefault="005E7A2B" w:rsidP="00E152FD">
      <w:pPr>
        <w:pStyle w:val="paragraph"/>
        <w:spacing w:before="0" w:beforeAutospacing="0" w:after="0" w:afterAutospacing="0"/>
        <w:jc w:val="both"/>
        <w:textAlignment w:val="baseline"/>
      </w:pPr>
    </w:p>
    <w:p w14:paraId="40527F76" w14:textId="68EEDCEF" w:rsidR="0030643A" w:rsidRDefault="001E3754" w:rsidP="00E152FD">
      <w:pPr>
        <w:pStyle w:val="paragraph"/>
        <w:spacing w:before="0" w:beforeAutospacing="0" w:after="0" w:afterAutospacing="0"/>
        <w:jc w:val="both"/>
        <w:textAlignment w:val="baseline"/>
        <w:rPr>
          <w:rStyle w:val="normaltextrun"/>
          <w:rFonts w:eastAsiaTheme="majorEastAsia"/>
        </w:rPr>
      </w:pPr>
      <w:r w:rsidRPr="009D0D6E">
        <w:t>„</w:t>
      </w:r>
      <w:r w:rsidR="00E152FD" w:rsidRPr="009D0D6E">
        <w:rPr>
          <w:rStyle w:val="normaltextrun"/>
          <w:rFonts w:eastAsiaTheme="majorEastAsia"/>
        </w:rPr>
        <w:t xml:space="preserve">(1) </w:t>
      </w:r>
      <w:r w:rsidR="00E152FD" w:rsidRPr="009B655D">
        <w:rPr>
          <w:rStyle w:val="normaltextrun"/>
          <w:rFonts w:eastAsiaTheme="majorEastAsia"/>
        </w:rPr>
        <w:t>Abivajavale lapsele abi osutamine on lapse heaolu toetava meetme kohaldamine viisil,</w:t>
      </w:r>
      <w:r w:rsidR="00E152FD" w:rsidRPr="009D0D6E">
        <w:rPr>
          <w:rStyle w:val="normaltextrun"/>
          <w:rFonts w:eastAsiaTheme="majorEastAsia"/>
        </w:rPr>
        <w:t xml:space="preserve"> mis </w:t>
      </w:r>
      <w:r w:rsidR="00DF034A" w:rsidRPr="009D0D6E">
        <w:rPr>
          <w:rStyle w:val="normaltextrun"/>
          <w:rFonts w:eastAsiaTheme="majorEastAsia"/>
        </w:rPr>
        <w:t xml:space="preserve">tagab lapse </w:t>
      </w:r>
      <w:r w:rsidR="21651296" w:rsidRPr="009D0D6E">
        <w:rPr>
          <w:rStyle w:val="normaltextrun"/>
          <w:rFonts w:eastAsiaTheme="majorEastAsia"/>
        </w:rPr>
        <w:t>turva</w:t>
      </w:r>
      <w:r w:rsidR="7A567877" w:rsidRPr="009D0D6E">
        <w:rPr>
          <w:rStyle w:val="normaltextrun"/>
          <w:rFonts w:eastAsiaTheme="majorEastAsia"/>
        </w:rPr>
        <w:t>lisuse</w:t>
      </w:r>
      <w:r w:rsidR="00894D38" w:rsidRPr="009D0D6E">
        <w:rPr>
          <w:rStyle w:val="normaltextrun"/>
          <w:rFonts w:eastAsiaTheme="majorEastAsia"/>
        </w:rPr>
        <w:t xml:space="preserve"> ja</w:t>
      </w:r>
      <w:r w:rsidR="00167596" w:rsidRPr="009D0D6E">
        <w:rPr>
          <w:rStyle w:val="normaltextrun"/>
          <w:rFonts w:eastAsiaTheme="majorEastAsia"/>
        </w:rPr>
        <w:t xml:space="preserve"> </w:t>
      </w:r>
      <w:proofErr w:type="spellStart"/>
      <w:r w:rsidR="00565B05" w:rsidRPr="009D0D6E">
        <w:rPr>
          <w:rStyle w:val="normaltextrun"/>
          <w:rFonts w:eastAsiaTheme="majorEastAsia"/>
        </w:rPr>
        <w:t>võimestab</w:t>
      </w:r>
      <w:proofErr w:type="spellEnd"/>
      <w:r w:rsidR="00565B05" w:rsidRPr="009D0D6E">
        <w:rPr>
          <w:rStyle w:val="normaltextrun"/>
          <w:rFonts w:eastAsiaTheme="majorEastAsia"/>
        </w:rPr>
        <w:t xml:space="preserve"> last </w:t>
      </w:r>
      <w:r w:rsidR="00C77CB6" w:rsidRPr="009D0D6E">
        <w:rPr>
          <w:rStyle w:val="normaltextrun"/>
          <w:rFonts w:eastAsiaTheme="majorEastAsia"/>
        </w:rPr>
        <w:t>kasvatavaid isikuid</w:t>
      </w:r>
      <w:r w:rsidR="00E152FD" w:rsidRPr="009D0D6E">
        <w:rPr>
          <w:rStyle w:val="normaltextrun"/>
          <w:rFonts w:eastAsiaTheme="majorEastAsia"/>
        </w:rPr>
        <w:t xml:space="preserve"> </w:t>
      </w:r>
      <w:r w:rsidR="00C77CB6" w:rsidRPr="009D0D6E">
        <w:rPr>
          <w:rStyle w:val="normaltextrun"/>
          <w:rFonts w:eastAsiaTheme="majorEastAsia"/>
        </w:rPr>
        <w:t>ning</w:t>
      </w:r>
      <w:r w:rsidR="00E152FD" w:rsidRPr="009D0D6E">
        <w:rPr>
          <w:rStyle w:val="normaltextrun"/>
          <w:rFonts w:eastAsiaTheme="majorEastAsia"/>
        </w:rPr>
        <w:t xml:space="preserve"> </w:t>
      </w:r>
      <w:r w:rsidR="00BB211A" w:rsidRPr="00155D40">
        <w:rPr>
          <w:rStyle w:val="normaltextrun"/>
          <w:rFonts w:eastAsiaTheme="majorEastAsia"/>
        </w:rPr>
        <w:t>vajaduse</w:t>
      </w:r>
      <w:r w:rsidR="008441A3">
        <w:rPr>
          <w:rStyle w:val="normaltextrun"/>
          <w:rFonts w:eastAsiaTheme="majorEastAsia"/>
        </w:rPr>
        <w:t xml:space="preserve"> korra</w:t>
      </w:r>
      <w:r w:rsidR="00BB211A" w:rsidRPr="00155D40">
        <w:rPr>
          <w:rStyle w:val="normaltextrun"/>
          <w:rFonts w:eastAsiaTheme="majorEastAsia"/>
        </w:rPr>
        <w:t>l</w:t>
      </w:r>
      <w:r w:rsidR="00BB211A" w:rsidRPr="00894D38">
        <w:rPr>
          <w:rStyle w:val="normaltextrun"/>
          <w:rFonts w:eastAsiaTheme="majorEastAsia"/>
        </w:rPr>
        <w:t xml:space="preserve"> </w:t>
      </w:r>
      <w:r w:rsidR="00E152FD" w:rsidRPr="00894D38">
        <w:rPr>
          <w:rStyle w:val="normaltextrun"/>
          <w:rFonts w:eastAsiaTheme="majorEastAsia"/>
        </w:rPr>
        <w:t xml:space="preserve">parandab lapse ja last kasvatava isiku </w:t>
      </w:r>
      <w:r w:rsidR="00E152FD" w:rsidRPr="004F6600">
        <w:rPr>
          <w:rStyle w:val="normaltextrun"/>
          <w:rFonts w:eastAsiaTheme="majorEastAsia"/>
        </w:rPr>
        <w:t>vahelisi suhteid.</w:t>
      </w:r>
    </w:p>
    <w:p w14:paraId="13DAB10F" w14:textId="77777777" w:rsidR="0030643A" w:rsidRDefault="0030643A" w:rsidP="00E152FD">
      <w:pPr>
        <w:pStyle w:val="paragraph"/>
        <w:spacing w:before="0" w:beforeAutospacing="0" w:after="0" w:afterAutospacing="0"/>
        <w:jc w:val="both"/>
        <w:textAlignment w:val="baseline"/>
        <w:rPr>
          <w:rStyle w:val="normaltextrun"/>
          <w:rFonts w:eastAsiaTheme="majorEastAsia"/>
        </w:rPr>
      </w:pPr>
    </w:p>
    <w:p w14:paraId="6188484A" w14:textId="26FDA778" w:rsidR="0030643A" w:rsidRDefault="00E152FD" w:rsidP="12335A56">
      <w:pPr>
        <w:pStyle w:val="paragraph"/>
        <w:spacing w:before="0" w:beforeAutospacing="0" w:after="0" w:afterAutospacing="0"/>
        <w:jc w:val="both"/>
        <w:textAlignment w:val="baseline"/>
      </w:pPr>
      <w:r w:rsidRPr="12335A56">
        <w:rPr>
          <w:rStyle w:val="normaltextrun"/>
          <w:rFonts w:eastAsiaTheme="majorEastAsia"/>
        </w:rPr>
        <w:t xml:space="preserve">(2) Abi osutamisel tuleb rakendada võrgustikutööd, järgides </w:t>
      </w:r>
      <w:commentRangeStart w:id="5"/>
      <w:ins w:id="6" w:author="Johanna Maria Kosk - JUSTDIGI" w:date="2026-01-07T14:32:00Z" w16du:dateUtc="2026-01-07T12:32:00Z">
        <w:r w:rsidR="009C2499">
          <w:rPr>
            <w:rStyle w:val="normaltextrun"/>
            <w:rFonts w:eastAsiaTheme="majorEastAsia"/>
          </w:rPr>
          <w:t xml:space="preserve">sotsiaalhoolekande seaduses sätestatud </w:t>
        </w:r>
      </w:ins>
      <w:r w:rsidRPr="12335A56">
        <w:rPr>
          <w:rStyle w:val="normaltextrun"/>
          <w:rFonts w:eastAsiaTheme="majorEastAsia"/>
        </w:rPr>
        <w:t>juhtumikorralduse põhimõtteid</w:t>
      </w:r>
      <w:del w:id="7" w:author="Johanna Maria Kosk - JUSTDIGI" w:date="2026-01-07T14:32:00Z" w16du:dateUtc="2026-01-07T12:32:00Z">
        <w:r w:rsidRPr="12335A56" w:rsidDel="009C2499">
          <w:rPr>
            <w:rStyle w:val="normaltextrun"/>
            <w:rFonts w:eastAsiaTheme="majorEastAsia"/>
          </w:rPr>
          <w:delText xml:space="preserve"> </w:delText>
        </w:r>
      </w:del>
      <w:commentRangeEnd w:id="5"/>
      <w:r w:rsidR="009C2499">
        <w:rPr>
          <w:rStyle w:val="Kommentaariviide"/>
          <w:rFonts w:asciiTheme="minorHAnsi" w:eastAsiaTheme="minorHAnsi" w:hAnsiTheme="minorHAnsi" w:cstheme="minorBidi"/>
          <w:lang w:eastAsia="en-US"/>
        </w:rPr>
        <w:commentReference w:id="5"/>
      </w:r>
      <w:del w:id="8" w:author="Johanna Maria Kosk - JUSTDIGI" w:date="2026-01-07T14:32:00Z" w16du:dateUtc="2026-01-07T12:32:00Z">
        <w:r w:rsidRPr="12335A56" w:rsidDel="009C2499">
          <w:rPr>
            <w:rStyle w:val="normaltextrun"/>
            <w:rFonts w:eastAsiaTheme="majorEastAsia"/>
          </w:rPr>
          <w:delText>sotsiaalhoolekande seaduses sätestatud korras</w:delText>
        </w:r>
      </w:del>
      <w:r w:rsidRPr="12335A56">
        <w:rPr>
          <w:rStyle w:val="normaltextrun"/>
          <w:rFonts w:eastAsiaTheme="majorEastAsia"/>
          <w:color w:val="70AD47" w:themeColor="accent6"/>
        </w:rPr>
        <w:t>.</w:t>
      </w:r>
      <w:r w:rsidR="00CB3A6E" w:rsidRPr="12335A56">
        <w:rPr>
          <w:rStyle w:val="eop"/>
          <w:rFonts w:eastAsiaTheme="majorEastAsia"/>
          <w:color w:val="70AD47" w:themeColor="accent6"/>
        </w:rPr>
        <w:t xml:space="preserve"> </w:t>
      </w:r>
      <w:r>
        <w:t>Juhtumipõhine võrgustikutöö käesoleva seaduse tähenduses on abivajava lapsega töötavate isikute ning teiste asjaomaste spetsialistide ja asutuste koostöös toimuv koordineeritud tegevus lapse</w:t>
      </w:r>
      <w:r w:rsidR="002710C2">
        <w:t>le abi osutamisel</w:t>
      </w:r>
      <w:r w:rsidR="00643C47">
        <w:t>.</w:t>
      </w:r>
    </w:p>
    <w:p w14:paraId="724C9158" w14:textId="77777777" w:rsidR="00206CB5" w:rsidRPr="008E4390" w:rsidRDefault="00206CB5" w:rsidP="00E152FD">
      <w:pPr>
        <w:pStyle w:val="paragraph"/>
        <w:spacing w:before="0" w:beforeAutospacing="0" w:after="0" w:afterAutospacing="0"/>
        <w:jc w:val="both"/>
        <w:textAlignment w:val="baseline"/>
      </w:pPr>
    </w:p>
    <w:p w14:paraId="31901E6D" w14:textId="6ED54B2D" w:rsidR="00AA61A6" w:rsidRDefault="00E152FD" w:rsidP="00E152FD">
      <w:pPr>
        <w:pStyle w:val="paragraph"/>
        <w:spacing w:before="0" w:beforeAutospacing="0" w:after="0" w:afterAutospacing="0"/>
        <w:jc w:val="both"/>
        <w:textAlignment w:val="baseline"/>
        <w:rPr>
          <w:rStyle w:val="eop"/>
          <w:rFonts w:eastAsiaTheme="majorEastAsia"/>
        </w:rPr>
      </w:pPr>
      <w:r w:rsidRPr="00F8796E">
        <w:rPr>
          <w:rStyle w:val="normaltextrun"/>
          <w:rFonts w:eastAsiaTheme="majorEastAsia"/>
        </w:rPr>
        <w:t xml:space="preserve">(3) Kohaliku omavalitsuse üksuse lastekaitsetöötaja algatab juhtumikorralduse ja </w:t>
      </w:r>
      <w:r w:rsidR="008B368A" w:rsidRPr="00F8796E">
        <w:rPr>
          <w:rStyle w:val="normaltextrun"/>
          <w:rFonts w:eastAsiaTheme="majorEastAsia"/>
        </w:rPr>
        <w:t>koordineeri</w:t>
      </w:r>
      <w:r w:rsidR="008B368A">
        <w:rPr>
          <w:rStyle w:val="normaltextrun"/>
          <w:rFonts w:eastAsiaTheme="majorEastAsia"/>
        </w:rPr>
        <w:t>b</w:t>
      </w:r>
      <w:r w:rsidRPr="00F8796E">
        <w:rPr>
          <w:rStyle w:val="normaltextrun"/>
          <w:rFonts w:eastAsiaTheme="majorEastAsia"/>
        </w:rPr>
        <w:t xml:space="preserve"> juhtumi</w:t>
      </w:r>
      <w:r w:rsidR="009D14B0">
        <w:rPr>
          <w:rStyle w:val="normaltextrun"/>
          <w:rFonts w:eastAsiaTheme="majorEastAsia"/>
        </w:rPr>
        <w:t>t</w:t>
      </w:r>
      <w:r w:rsidRPr="00F8796E">
        <w:rPr>
          <w:rStyle w:val="normaltextrun"/>
          <w:rFonts w:eastAsiaTheme="majorEastAsia"/>
        </w:rPr>
        <w:t>, kui abivajav</w:t>
      </w:r>
      <w:r w:rsidR="00A76F09">
        <w:rPr>
          <w:rStyle w:val="normaltextrun"/>
          <w:rFonts w:eastAsiaTheme="majorEastAsia"/>
        </w:rPr>
        <w:t>ale</w:t>
      </w:r>
      <w:r w:rsidRPr="00F8796E">
        <w:rPr>
          <w:rStyle w:val="normaltextrun"/>
          <w:rFonts w:eastAsiaTheme="majorEastAsia"/>
        </w:rPr>
        <w:t xml:space="preserve"> laps</w:t>
      </w:r>
      <w:r w:rsidR="00A76F09">
        <w:rPr>
          <w:rStyle w:val="normaltextrun"/>
          <w:rFonts w:eastAsiaTheme="majorEastAsia"/>
        </w:rPr>
        <w:t>ele</w:t>
      </w:r>
      <w:r w:rsidR="00F16BB5">
        <w:rPr>
          <w:rStyle w:val="normaltextrun"/>
          <w:rFonts w:eastAsiaTheme="majorEastAsia"/>
        </w:rPr>
        <w:t xml:space="preserve"> tuleb</w:t>
      </w:r>
      <w:r w:rsidRPr="00F8796E">
        <w:rPr>
          <w:rStyle w:val="normaltextrun"/>
          <w:rFonts w:eastAsiaTheme="majorEastAsia"/>
        </w:rPr>
        <w:t xml:space="preserve"> tema heaolu toetava</w:t>
      </w:r>
      <w:r w:rsidR="00F16BB5">
        <w:rPr>
          <w:rStyle w:val="normaltextrun"/>
          <w:rFonts w:eastAsiaTheme="majorEastAsia"/>
        </w:rPr>
        <w:t>id</w:t>
      </w:r>
      <w:r w:rsidRPr="00F8796E">
        <w:rPr>
          <w:rStyle w:val="normaltextrun"/>
          <w:rFonts w:eastAsiaTheme="majorEastAsia"/>
        </w:rPr>
        <w:t xml:space="preserve"> meetme</w:t>
      </w:r>
      <w:r w:rsidR="00F16BB5">
        <w:rPr>
          <w:rStyle w:val="normaltextrun"/>
          <w:rFonts w:eastAsiaTheme="majorEastAsia"/>
        </w:rPr>
        <w:t>id</w:t>
      </w:r>
      <w:r w:rsidRPr="00F8796E">
        <w:rPr>
          <w:rStyle w:val="normaltextrun"/>
          <w:rFonts w:eastAsiaTheme="majorEastAsia"/>
        </w:rPr>
        <w:t xml:space="preserve"> rakenda</w:t>
      </w:r>
      <w:r w:rsidR="00445AC6">
        <w:rPr>
          <w:rStyle w:val="normaltextrun"/>
          <w:rFonts w:eastAsiaTheme="majorEastAsia"/>
        </w:rPr>
        <w:t>da</w:t>
      </w:r>
      <w:r w:rsidRPr="00F8796E">
        <w:rPr>
          <w:rStyle w:val="normaltextrun"/>
          <w:rFonts w:eastAsiaTheme="majorEastAsia"/>
        </w:rPr>
        <w:t xml:space="preserve"> sama</w:t>
      </w:r>
      <w:r w:rsidR="00513FE6">
        <w:rPr>
          <w:rStyle w:val="normaltextrun"/>
          <w:rFonts w:eastAsiaTheme="majorEastAsia"/>
        </w:rPr>
        <w:t>l ajal</w:t>
      </w:r>
      <w:r w:rsidRPr="00F8796E">
        <w:rPr>
          <w:rStyle w:val="normaltextrun"/>
          <w:rFonts w:eastAsiaTheme="majorEastAsia"/>
        </w:rPr>
        <w:t xml:space="preserve"> mitmes lapse heaolu valdkonnas.</w:t>
      </w:r>
    </w:p>
    <w:p w14:paraId="214219E6" w14:textId="77777777" w:rsidR="00AA61A6" w:rsidRDefault="00AA61A6" w:rsidP="00E152FD">
      <w:pPr>
        <w:pStyle w:val="paragraph"/>
        <w:spacing w:before="0" w:beforeAutospacing="0" w:after="0" w:afterAutospacing="0"/>
        <w:jc w:val="both"/>
        <w:textAlignment w:val="baseline"/>
        <w:rPr>
          <w:rStyle w:val="eop"/>
          <w:rFonts w:eastAsiaTheme="majorEastAsia"/>
        </w:rPr>
      </w:pPr>
    </w:p>
    <w:p w14:paraId="6FD66447" w14:textId="145B2BE9" w:rsidR="00E152FD" w:rsidRDefault="00AA61A6" w:rsidP="00C020FD">
      <w:pPr>
        <w:pStyle w:val="paragraph"/>
        <w:spacing w:before="0" w:beforeAutospacing="0" w:after="0" w:afterAutospacing="0"/>
        <w:jc w:val="both"/>
        <w:textAlignment w:val="baseline"/>
        <w:rPr>
          <w:rFonts w:eastAsiaTheme="majorEastAsia"/>
        </w:rPr>
      </w:pPr>
      <w:r>
        <w:rPr>
          <w:rStyle w:val="eop"/>
          <w:rFonts w:eastAsiaTheme="majorEastAsia"/>
        </w:rPr>
        <w:t xml:space="preserve">(4) </w:t>
      </w:r>
      <w:r w:rsidR="000F3CEF" w:rsidRPr="000F3CEF">
        <w:rPr>
          <w:rFonts w:eastAsiaTheme="majorEastAsia"/>
        </w:rPr>
        <w:t>Kui kohaliku omavalitsuse üksus saab teada lapsest, keda kasvatav isik on hädaohus olev täisealine perevägivalla ohver ohvriabi seaduse § 9 lõike 2 tähenduses, peab kohaliku omavalitsuse üksus algatama juhtumikorralduse lapsele abi osutamiseks ning tegema koostööd Sotsiaalkindlustusameti ja teiste täisealist ohvrit abistavate asutustega.</w:t>
      </w:r>
    </w:p>
    <w:p w14:paraId="0ED1EEB5" w14:textId="4EBE17E3" w:rsidR="00E152FD" w:rsidRPr="008E4390" w:rsidRDefault="00E152FD" w:rsidP="00E152FD">
      <w:pPr>
        <w:pStyle w:val="paragraph"/>
        <w:spacing w:before="0" w:beforeAutospacing="0" w:after="0" w:afterAutospacing="0"/>
        <w:jc w:val="both"/>
        <w:textAlignment w:val="baseline"/>
        <w:rPr>
          <w:rFonts w:eastAsiaTheme="majorEastAsia"/>
        </w:rPr>
      </w:pPr>
    </w:p>
    <w:p w14:paraId="4372D83B" w14:textId="3E7FD7D3" w:rsidR="007F5078" w:rsidRDefault="00E152FD" w:rsidP="00E152FD">
      <w:pPr>
        <w:pStyle w:val="paragraph"/>
        <w:spacing w:before="0" w:beforeAutospacing="0" w:after="0" w:afterAutospacing="0"/>
        <w:jc w:val="both"/>
        <w:textAlignment w:val="baseline"/>
        <w:rPr>
          <w:rStyle w:val="normaltextrun"/>
          <w:rFonts w:eastAsiaTheme="majorEastAsia"/>
        </w:rPr>
      </w:pPr>
      <w:r w:rsidRPr="004511C1">
        <w:rPr>
          <w:rStyle w:val="normaltextrun"/>
          <w:rFonts w:eastAsiaTheme="majorEastAsia"/>
        </w:rPr>
        <w:t xml:space="preserve">(5) Kohaliku omavalitsuse üksus peab kümne päeva möödumisel </w:t>
      </w:r>
      <w:r w:rsidRPr="7367CA05">
        <w:rPr>
          <w:rStyle w:val="normaltextrun"/>
          <w:rFonts w:eastAsiaTheme="majorEastAsia"/>
        </w:rPr>
        <w:t>abivajava</w:t>
      </w:r>
      <w:r w:rsidR="008E386B">
        <w:rPr>
          <w:rStyle w:val="normaltextrun"/>
          <w:rFonts w:eastAsiaTheme="majorEastAsia"/>
        </w:rPr>
        <w:t>st</w:t>
      </w:r>
      <w:r w:rsidRPr="004511C1">
        <w:rPr>
          <w:rStyle w:val="normaltextrun"/>
          <w:rFonts w:eastAsiaTheme="majorEastAsia"/>
        </w:rPr>
        <w:t xml:space="preserve"> lapse</w:t>
      </w:r>
      <w:r w:rsidR="008E386B">
        <w:rPr>
          <w:rStyle w:val="normaltextrun"/>
          <w:rFonts w:eastAsiaTheme="majorEastAsia"/>
        </w:rPr>
        <w:t>st</w:t>
      </w:r>
      <w:r w:rsidRPr="004511C1">
        <w:rPr>
          <w:rStyle w:val="normaltextrun"/>
          <w:rFonts w:eastAsiaTheme="majorEastAsia"/>
        </w:rPr>
        <w:t xml:space="preserve"> tea</w:t>
      </w:r>
      <w:r w:rsidR="008E386B">
        <w:rPr>
          <w:rStyle w:val="normaltextrun"/>
          <w:rFonts w:eastAsiaTheme="majorEastAsia"/>
        </w:rPr>
        <w:t>da</w:t>
      </w:r>
      <w:r w:rsidRPr="004511C1">
        <w:rPr>
          <w:rStyle w:val="normaltextrun"/>
          <w:rFonts w:eastAsiaTheme="majorEastAsia"/>
        </w:rPr>
        <w:t xml:space="preserve"> </w:t>
      </w:r>
      <w:r w:rsidR="008E386B">
        <w:rPr>
          <w:rStyle w:val="normaltextrun"/>
          <w:rFonts w:eastAsiaTheme="majorEastAsia"/>
        </w:rPr>
        <w:t>saamisest</w:t>
      </w:r>
      <w:r w:rsidR="008E386B" w:rsidRPr="004511C1">
        <w:rPr>
          <w:rStyle w:val="normaltextrun"/>
          <w:rFonts w:eastAsiaTheme="majorEastAsia"/>
        </w:rPr>
        <w:t xml:space="preserve"> </w:t>
      </w:r>
      <w:r w:rsidRPr="004511C1">
        <w:rPr>
          <w:rStyle w:val="normaltextrun"/>
          <w:rFonts w:eastAsiaTheme="majorEastAsia"/>
        </w:rPr>
        <w:t>tegema otsuse juhtumikorralduse algatamiseks või algatamata jätmiseks või juhtumi edastamiseks pädevale lapsega töötavale isikule</w:t>
      </w:r>
      <w:r w:rsidR="00621E55">
        <w:rPr>
          <w:rStyle w:val="normaltextrun"/>
          <w:rFonts w:eastAsiaTheme="majorEastAsia"/>
        </w:rPr>
        <w:t xml:space="preserve">, </w:t>
      </w:r>
      <w:r w:rsidR="005B150D">
        <w:rPr>
          <w:rStyle w:val="normaltextrun"/>
          <w:rFonts w:eastAsiaTheme="majorEastAsia"/>
        </w:rPr>
        <w:t>arvestades käesoleva seaduse § 28 lõike</w:t>
      </w:r>
      <w:r w:rsidR="001E33F8">
        <w:rPr>
          <w:rStyle w:val="normaltextrun"/>
          <w:rFonts w:eastAsiaTheme="majorEastAsia"/>
        </w:rPr>
        <w:t xml:space="preserve">s 1 </w:t>
      </w:r>
      <w:r w:rsidR="00A42BFB">
        <w:rPr>
          <w:rStyle w:val="normaltextrun"/>
          <w:rFonts w:eastAsiaTheme="majorEastAsia"/>
        </w:rPr>
        <w:t>sätestatut.</w:t>
      </w:r>
    </w:p>
    <w:p w14:paraId="2B4EDCC8" w14:textId="4B29FCA7" w:rsidR="7367CA05" w:rsidRDefault="7367CA05" w:rsidP="7367CA05">
      <w:pPr>
        <w:pStyle w:val="paragraph"/>
        <w:spacing w:before="0" w:beforeAutospacing="0" w:after="0" w:afterAutospacing="0"/>
        <w:jc w:val="both"/>
        <w:rPr>
          <w:rStyle w:val="normaltextrun"/>
          <w:rFonts w:asciiTheme="minorHAnsi" w:eastAsiaTheme="majorEastAsia" w:hAnsiTheme="minorHAnsi" w:cstheme="minorBidi"/>
          <w:sz w:val="22"/>
          <w:szCs w:val="22"/>
          <w:highlight w:val="yellow"/>
          <w:lang w:eastAsia="en-US"/>
        </w:rPr>
      </w:pPr>
    </w:p>
    <w:p w14:paraId="694B5D54" w14:textId="68A4F2E6" w:rsidR="00E152FD" w:rsidRPr="0090565F" w:rsidRDefault="00E152FD" w:rsidP="00E152FD">
      <w:pPr>
        <w:pStyle w:val="paragraph"/>
        <w:spacing w:before="0" w:beforeAutospacing="0" w:after="0" w:afterAutospacing="0"/>
        <w:jc w:val="both"/>
        <w:textAlignment w:val="baseline"/>
        <w:rPr>
          <w:rStyle w:val="eop"/>
          <w:rFonts w:eastAsiaTheme="majorEastAsia"/>
        </w:rPr>
      </w:pPr>
      <w:r w:rsidRPr="00EB269D">
        <w:rPr>
          <w:rStyle w:val="normaltextrun"/>
          <w:rFonts w:eastAsiaTheme="majorEastAsia"/>
        </w:rPr>
        <w:t>(6)</w:t>
      </w:r>
      <w:r w:rsidR="004511C1" w:rsidRPr="00EB269D">
        <w:rPr>
          <w:rStyle w:val="normaltextrun"/>
          <w:rFonts w:eastAsiaTheme="majorEastAsia"/>
        </w:rPr>
        <w:t xml:space="preserve"> </w:t>
      </w:r>
      <w:r w:rsidRPr="00EB269D">
        <w:rPr>
          <w:rStyle w:val="normaltextrun"/>
          <w:rFonts w:eastAsiaTheme="majorEastAsia"/>
        </w:rPr>
        <w:t xml:space="preserve">Käesoleva paragrahvi </w:t>
      </w:r>
      <w:r w:rsidRPr="00EB269D">
        <w:t xml:space="preserve">lõigetes </w:t>
      </w:r>
      <w:r w:rsidR="004511C1" w:rsidRPr="00EB269D">
        <w:t>3</w:t>
      </w:r>
      <w:r w:rsidRPr="00EB269D">
        <w:t xml:space="preserve"> ja </w:t>
      </w:r>
      <w:r w:rsidR="004511C1" w:rsidRPr="00EB269D">
        <w:t>4</w:t>
      </w:r>
      <w:r w:rsidRPr="00EB269D">
        <w:t xml:space="preserve"> </w:t>
      </w:r>
      <w:r w:rsidRPr="00EB269D">
        <w:rPr>
          <w:rStyle w:val="normaltextrun"/>
          <w:rFonts w:eastAsiaTheme="majorEastAsia"/>
        </w:rPr>
        <w:t xml:space="preserve">nimetamata juhtudel võib </w:t>
      </w:r>
      <w:r w:rsidR="006850BD" w:rsidRPr="00EB269D">
        <w:rPr>
          <w:rStyle w:val="normaltextrun"/>
          <w:rFonts w:eastAsiaTheme="majorEastAsia"/>
        </w:rPr>
        <w:t>lapse seadusliku esindaja</w:t>
      </w:r>
      <w:r w:rsidRPr="00EB269D">
        <w:rPr>
          <w:rStyle w:val="normaltextrun"/>
          <w:rFonts w:eastAsiaTheme="majorEastAsia"/>
        </w:rPr>
        <w:t xml:space="preserve"> nõusolekul juhtumit koordineerida </w:t>
      </w:r>
      <w:r w:rsidR="004811A5" w:rsidRPr="00EB269D">
        <w:rPr>
          <w:rStyle w:val="normaltextrun"/>
          <w:rFonts w:eastAsiaTheme="majorEastAsia"/>
        </w:rPr>
        <w:t>lapsega töötav isik</w:t>
      </w:r>
      <w:r w:rsidR="005C4D8B">
        <w:rPr>
          <w:rStyle w:val="normaltextrun"/>
          <w:rFonts w:eastAsiaTheme="majorEastAsia"/>
        </w:rPr>
        <w:t>, kes tegutseb</w:t>
      </w:r>
      <w:r w:rsidR="004811A5" w:rsidRPr="00EB269D">
        <w:rPr>
          <w:rStyle w:val="normaltextrun"/>
          <w:rFonts w:eastAsiaTheme="majorEastAsia"/>
        </w:rPr>
        <w:t xml:space="preserve"> </w:t>
      </w:r>
      <w:r w:rsidR="0465BEAA" w:rsidRPr="00EB269D">
        <w:rPr>
          <w:rStyle w:val="normaltextrun"/>
          <w:rFonts w:eastAsiaTheme="majorEastAsia"/>
        </w:rPr>
        <w:t>selles lapse heaolu valdkonnas, kus abivajadus ilmnes</w:t>
      </w:r>
      <w:r w:rsidR="001E33F8" w:rsidRPr="00EB269D">
        <w:rPr>
          <w:rStyle w:val="normaltextrun"/>
          <w:rFonts w:eastAsiaTheme="majorEastAsia"/>
        </w:rPr>
        <w:t xml:space="preserve">, arvestades käesoleva seaduse § 28 lõikes 1 </w:t>
      </w:r>
      <w:r w:rsidR="00A42BFB" w:rsidRPr="00EB269D">
        <w:rPr>
          <w:rStyle w:val="normaltextrun"/>
          <w:rFonts w:eastAsiaTheme="majorEastAsia"/>
        </w:rPr>
        <w:t xml:space="preserve">sätestatut. </w:t>
      </w:r>
      <w:r w:rsidRPr="00EB269D">
        <w:rPr>
          <w:rStyle w:val="normaltextrun"/>
          <w:rFonts w:eastAsiaTheme="majorEastAsia"/>
        </w:rPr>
        <w:t>Vajaduse</w:t>
      </w:r>
      <w:r w:rsidR="002B5CCE" w:rsidRPr="00EB269D">
        <w:rPr>
          <w:rStyle w:val="normaltextrun"/>
          <w:rFonts w:eastAsiaTheme="majorEastAsia"/>
        </w:rPr>
        <w:t xml:space="preserve"> korra</w:t>
      </w:r>
      <w:r w:rsidRPr="00EB269D">
        <w:rPr>
          <w:rStyle w:val="normaltextrun"/>
          <w:rFonts w:eastAsiaTheme="majorEastAsia"/>
        </w:rPr>
        <w:t xml:space="preserve">l kaasab juhtumit koordineeriv lapsega töötav isik </w:t>
      </w:r>
      <w:r w:rsidR="2E545788" w:rsidRPr="00EB269D">
        <w:rPr>
          <w:rStyle w:val="normaltextrun"/>
          <w:rFonts w:eastAsiaTheme="majorEastAsia"/>
        </w:rPr>
        <w:t>võrgustikutöösse</w:t>
      </w:r>
      <w:r w:rsidRPr="00EB269D">
        <w:rPr>
          <w:rStyle w:val="normaltextrun"/>
          <w:rFonts w:eastAsiaTheme="majorEastAsia"/>
        </w:rPr>
        <w:t xml:space="preserve"> kohaliku omavalitsuse üksuse lastekaitsetöötaja.</w:t>
      </w:r>
    </w:p>
    <w:p w14:paraId="0B483F0E" w14:textId="77777777" w:rsidR="00E152FD" w:rsidRPr="0090565F" w:rsidRDefault="00E152FD" w:rsidP="00E152FD">
      <w:pPr>
        <w:pStyle w:val="paragraph"/>
        <w:spacing w:before="0" w:beforeAutospacing="0" w:after="0" w:afterAutospacing="0"/>
        <w:jc w:val="both"/>
        <w:textAlignment w:val="baseline"/>
        <w:rPr>
          <w:rStyle w:val="normaltextrun"/>
          <w:rFonts w:eastAsiaTheme="majorEastAsia"/>
        </w:rPr>
      </w:pPr>
    </w:p>
    <w:p w14:paraId="76FF09DF" w14:textId="4A0A79FB" w:rsidR="000622B8" w:rsidRPr="00FA139C" w:rsidRDefault="00E152FD" w:rsidP="00E152FD">
      <w:pPr>
        <w:pStyle w:val="paragraph"/>
        <w:spacing w:before="0" w:beforeAutospacing="0" w:after="0" w:afterAutospacing="0"/>
        <w:jc w:val="both"/>
        <w:textAlignment w:val="baseline"/>
        <w:rPr>
          <w:rStyle w:val="eop"/>
          <w:rFonts w:eastAsiaTheme="majorEastAsia"/>
        </w:rPr>
      </w:pPr>
      <w:r w:rsidRPr="00FA139C">
        <w:rPr>
          <w:rStyle w:val="normaltextrun"/>
          <w:rFonts w:eastAsiaTheme="majorEastAsia"/>
        </w:rPr>
        <w:t xml:space="preserve">(7) </w:t>
      </w:r>
      <w:r w:rsidR="00C5017E">
        <w:rPr>
          <w:rStyle w:val="normaltextrun"/>
          <w:rFonts w:eastAsiaTheme="majorEastAsia"/>
        </w:rPr>
        <w:t>Abivajavale l</w:t>
      </w:r>
      <w:r w:rsidRPr="00FA139C">
        <w:rPr>
          <w:rStyle w:val="normaltextrun"/>
          <w:rFonts w:eastAsiaTheme="majorEastAsia"/>
        </w:rPr>
        <w:t>apsele abi osutamis</w:t>
      </w:r>
      <w:r w:rsidR="004E280E">
        <w:rPr>
          <w:rStyle w:val="normaltextrun"/>
          <w:rFonts w:eastAsiaTheme="majorEastAsia"/>
        </w:rPr>
        <w:t>se</w:t>
      </w:r>
      <w:r w:rsidRPr="00FA139C">
        <w:rPr>
          <w:rStyle w:val="normaltextrun"/>
          <w:rFonts w:eastAsiaTheme="majorEastAsia"/>
        </w:rPr>
        <w:t xml:space="preserve"> </w:t>
      </w:r>
      <w:r w:rsidR="00B62CFD" w:rsidRPr="00FA139C">
        <w:rPr>
          <w:rStyle w:val="normaltextrun"/>
          <w:rFonts w:eastAsiaTheme="majorEastAsia"/>
        </w:rPr>
        <w:t xml:space="preserve">tuleb </w:t>
      </w:r>
      <w:r w:rsidRPr="00FA139C">
        <w:rPr>
          <w:rStyle w:val="normaltextrun"/>
          <w:rFonts w:eastAsiaTheme="majorEastAsia"/>
        </w:rPr>
        <w:t>kaasa</w:t>
      </w:r>
      <w:r w:rsidR="00B62CFD" w:rsidRPr="00FA139C">
        <w:rPr>
          <w:rStyle w:val="normaltextrun"/>
          <w:rFonts w:eastAsiaTheme="majorEastAsia"/>
        </w:rPr>
        <w:t>t</w:t>
      </w:r>
      <w:r w:rsidRPr="00FA139C">
        <w:rPr>
          <w:rStyle w:val="normaltextrun"/>
          <w:rFonts w:eastAsiaTheme="majorEastAsia"/>
        </w:rPr>
        <w:t xml:space="preserve">a laps ja </w:t>
      </w:r>
      <w:r w:rsidR="00CE5F36">
        <w:rPr>
          <w:rStyle w:val="normaltextrun"/>
          <w:rFonts w:eastAsiaTheme="majorEastAsia"/>
        </w:rPr>
        <w:t>teda</w:t>
      </w:r>
      <w:r w:rsidRPr="00FA139C">
        <w:rPr>
          <w:rStyle w:val="normaltextrun"/>
          <w:rFonts w:eastAsiaTheme="majorEastAsia"/>
        </w:rPr>
        <w:t xml:space="preserve"> kasvatav isik või lasteasutus, kus laps viibib. </w:t>
      </w:r>
      <w:r w:rsidR="00CF62D5" w:rsidRPr="00FA139C">
        <w:rPr>
          <w:rStyle w:val="eop"/>
          <w:rFonts w:eastAsiaTheme="majorEastAsia"/>
        </w:rPr>
        <w:t xml:space="preserve">Abivajaduse hindamisel ja abi osutamisel tuleb </w:t>
      </w:r>
      <w:r w:rsidR="00CF62D5" w:rsidRPr="00FA139C">
        <w:t xml:space="preserve">lapsele selgitada tema õigusi </w:t>
      </w:r>
      <w:r w:rsidR="00D3701C">
        <w:t>tema</w:t>
      </w:r>
      <w:r w:rsidR="00B87DB6" w:rsidRPr="00FA139C">
        <w:t xml:space="preserve"> </w:t>
      </w:r>
      <w:r w:rsidR="00CF62D5" w:rsidRPr="00FA139C">
        <w:t>vanust ja arengutaset arvestades sobival viisil</w:t>
      </w:r>
      <w:r w:rsidR="008C66A6">
        <w:t>. Lapsele</w:t>
      </w:r>
      <w:r w:rsidR="00CF62D5" w:rsidRPr="00FA139C">
        <w:t xml:space="preserve"> tuleb tagada </w:t>
      </w:r>
      <w:r w:rsidR="008C66A6">
        <w:t>tema võimete kohane</w:t>
      </w:r>
      <w:r w:rsidR="004C6804">
        <w:t>,</w:t>
      </w:r>
      <w:r w:rsidR="004C6804" w:rsidRPr="004C6804">
        <w:t xml:space="preserve"> </w:t>
      </w:r>
      <w:r w:rsidR="00CF62D5" w:rsidRPr="00FA139C">
        <w:t>iseseisev</w:t>
      </w:r>
      <w:r w:rsidR="00A52B39">
        <w:t xml:space="preserve"> ja</w:t>
      </w:r>
      <w:r w:rsidR="00CF62D5" w:rsidRPr="00FA139C">
        <w:t xml:space="preserve"> sõltumatu võimalus esitada lastekaitsetöötaja</w:t>
      </w:r>
      <w:r w:rsidR="00396837" w:rsidRPr="00FA139C">
        <w:t xml:space="preserve"> </w:t>
      </w:r>
      <w:r w:rsidR="611D1F6D" w:rsidRPr="00FA139C">
        <w:t>või lapsega töötava isiku</w:t>
      </w:r>
      <w:r w:rsidR="00CF62D5" w:rsidRPr="00FA139C">
        <w:t xml:space="preserve"> tegevuse kohta arvamusi ja kaebusi.</w:t>
      </w:r>
    </w:p>
    <w:p w14:paraId="4BBFF649" w14:textId="77777777" w:rsidR="000622B8" w:rsidRPr="00FA139C" w:rsidRDefault="000622B8" w:rsidP="00E152FD">
      <w:pPr>
        <w:pStyle w:val="paragraph"/>
        <w:spacing w:before="0" w:beforeAutospacing="0" w:after="0" w:afterAutospacing="0"/>
        <w:jc w:val="both"/>
        <w:textAlignment w:val="baseline"/>
        <w:rPr>
          <w:rStyle w:val="eop"/>
          <w:rFonts w:eastAsiaTheme="majorEastAsia"/>
        </w:rPr>
      </w:pPr>
    </w:p>
    <w:p w14:paraId="79DBFD6A" w14:textId="3562EB0B" w:rsidR="007F5078" w:rsidRDefault="000622B8" w:rsidP="00E152FD">
      <w:pPr>
        <w:pStyle w:val="paragraph"/>
        <w:spacing w:before="0" w:beforeAutospacing="0" w:after="0" w:afterAutospacing="0"/>
        <w:jc w:val="both"/>
        <w:textAlignment w:val="baseline"/>
        <w:rPr>
          <w:rStyle w:val="normaltextrun"/>
          <w:rFonts w:eastAsiaTheme="majorEastAsia"/>
        </w:rPr>
      </w:pPr>
      <w:r w:rsidRPr="00FA139C">
        <w:rPr>
          <w:rStyle w:val="eop"/>
          <w:rFonts w:eastAsiaTheme="majorEastAsia"/>
        </w:rPr>
        <w:t>(8</w:t>
      </w:r>
      <w:r w:rsidR="00DA7A56" w:rsidRPr="00FA139C">
        <w:rPr>
          <w:rStyle w:val="eop"/>
          <w:rFonts w:eastAsiaTheme="majorEastAsia"/>
        </w:rPr>
        <w:t xml:space="preserve">) </w:t>
      </w:r>
      <w:r w:rsidR="00CF62D5" w:rsidRPr="00FA139C">
        <w:rPr>
          <w:rStyle w:val="normaltextrun"/>
          <w:rFonts w:eastAsiaTheme="majorEastAsia"/>
        </w:rPr>
        <w:t>Kohaliku omavalitsuse üksus</w:t>
      </w:r>
      <w:r w:rsidR="00CF62D5" w:rsidRPr="00AA4CB8">
        <w:rPr>
          <w:rStyle w:val="normaltextrun"/>
          <w:rFonts w:eastAsiaTheme="majorEastAsia"/>
        </w:rPr>
        <w:t xml:space="preserve"> </w:t>
      </w:r>
      <w:r w:rsidR="00CF62D5" w:rsidRPr="00FA139C">
        <w:rPr>
          <w:rStyle w:val="normaltextrun"/>
          <w:rFonts w:eastAsiaTheme="majorEastAsia"/>
        </w:rPr>
        <w:t>peab abivajava lapse abivajaduse hindamisel ja abi osutamisel välja selgitama ja dokumenteerima lapse arvamuse ning lisama selle lapsega seotud kohustuslikule juhtumiplaanile, kui eriseadus ei sätesta teisiti.</w:t>
      </w:r>
    </w:p>
    <w:p w14:paraId="24B965B9" w14:textId="77777777" w:rsidR="007613B9" w:rsidRDefault="007613B9" w:rsidP="00E152FD">
      <w:pPr>
        <w:pStyle w:val="paragraph"/>
        <w:spacing w:before="0" w:beforeAutospacing="0" w:after="0" w:afterAutospacing="0"/>
        <w:jc w:val="both"/>
        <w:textAlignment w:val="baseline"/>
        <w:rPr>
          <w:rStyle w:val="normaltextrun"/>
          <w:rFonts w:eastAsiaTheme="majorEastAsia"/>
        </w:rPr>
      </w:pPr>
    </w:p>
    <w:p w14:paraId="72452DE3" w14:textId="2EDFCE6D" w:rsidR="007613B9" w:rsidRDefault="00E152FD" w:rsidP="00E152FD">
      <w:pPr>
        <w:pStyle w:val="paragraph"/>
        <w:spacing w:before="0" w:beforeAutospacing="0" w:after="0" w:afterAutospacing="0"/>
        <w:jc w:val="both"/>
        <w:textAlignment w:val="baseline"/>
        <w:rPr>
          <w:rStyle w:val="normaltextrun"/>
          <w:rFonts w:eastAsiaTheme="majorEastAsia"/>
        </w:rPr>
      </w:pPr>
      <w:r w:rsidRPr="0090565F">
        <w:rPr>
          <w:rStyle w:val="normaltextrun"/>
          <w:rFonts w:eastAsiaTheme="majorEastAsia"/>
        </w:rPr>
        <w:t>(</w:t>
      </w:r>
      <w:r w:rsidR="000622B8">
        <w:rPr>
          <w:rStyle w:val="normaltextrun"/>
          <w:rFonts w:eastAsiaTheme="majorEastAsia"/>
        </w:rPr>
        <w:t>9</w:t>
      </w:r>
      <w:r w:rsidRPr="0090565F">
        <w:rPr>
          <w:rStyle w:val="normaltextrun"/>
          <w:rFonts w:eastAsiaTheme="majorEastAsia"/>
        </w:rPr>
        <w:t xml:space="preserve">) </w:t>
      </w:r>
      <w:r w:rsidR="001A738C">
        <w:rPr>
          <w:rStyle w:val="normaltextrun"/>
          <w:rFonts w:eastAsiaTheme="majorEastAsia"/>
        </w:rPr>
        <w:t>Abivajava l</w:t>
      </w:r>
      <w:r w:rsidRPr="158B30AC">
        <w:rPr>
          <w:rStyle w:val="normaltextrun"/>
          <w:rFonts w:eastAsiaTheme="majorEastAsia"/>
        </w:rPr>
        <w:t>apse</w:t>
      </w:r>
      <w:r w:rsidRPr="0090565F">
        <w:rPr>
          <w:rStyle w:val="normaltextrun"/>
          <w:rFonts w:eastAsiaTheme="majorEastAsia"/>
        </w:rPr>
        <w:t xml:space="preserve"> juhtumiplaan </w:t>
      </w:r>
      <w:r w:rsidR="00C45215">
        <w:rPr>
          <w:rStyle w:val="normaltextrun"/>
          <w:rFonts w:eastAsiaTheme="majorEastAsia"/>
        </w:rPr>
        <w:t>ja</w:t>
      </w:r>
      <w:r w:rsidRPr="0090565F">
        <w:rPr>
          <w:rStyle w:val="normaltextrun"/>
          <w:rFonts w:eastAsiaTheme="majorEastAsia"/>
        </w:rPr>
        <w:t xml:space="preserve"> selle muudatused toimetatakse kätte </w:t>
      </w:r>
      <w:r w:rsidR="5BA22763" w:rsidRPr="158B30AC">
        <w:rPr>
          <w:rStyle w:val="normaltextrun"/>
          <w:rFonts w:eastAsiaTheme="majorEastAsia"/>
        </w:rPr>
        <w:t>lapse seaduslikule esindajale</w:t>
      </w:r>
      <w:r w:rsidRPr="158B30AC">
        <w:rPr>
          <w:rStyle w:val="normaltextrun"/>
          <w:rFonts w:eastAsiaTheme="majorEastAsia"/>
        </w:rPr>
        <w:t>.</w:t>
      </w:r>
      <w:r w:rsidRPr="0090565F">
        <w:rPr>
          <w:rStyle w:val="normaltextrun"/>
          <w:rFonts w:eastAsiaTheme="majorEastAsia"/>
        </w:rPr>
        <w:t xml:space="preserve"> Abivajava lapse juhtumiplaan vaadatakse üle vähemalt üks kord aastas.</w:t>
      </w:r>
    </w:p>
    <w:p w14:paraId="0B6B9EF0" w14:textId="77777777" w:rsidR="007613B9" w:rsidRDefault="007613B9" w:rsidP="00E152FD">
      <w:pPr>
        <w:pStyle w:val="paragraph"/>
        <w:spacing w:before="0" w:beforeAutospacing="0" w:after="0" w:afterAutospacing="0"/>
        <w:jc w:val="both"/>
        <w:textAlignment w:val="baseline"/>
        <w:rPr>
          <w:rStyle w:val="normaltextrun"/>
          <w:rFonts w:eastAsiaTheme="majorEastAsia"/>
        </w:rPr>
      </w:pPr>
    </w:p>
    <w:p w14:paraId="5CD42908" w14:textId="16513197" w:rsidR="00E152FD" w:rsidRPr="0090565F" w:rsidRDefault="00E152FD" w:rsidP="003D2823">
      <w:pPr>
        <w:pStyle w:val="paragraph"/>
        <w:spacing w:before="0" w:beforeAutospacing="0" w:after="0" w:afterAutospacing="0"/>
        <w:jc w:val="both"/>
        <w:textAlignment w:val="baseline"/>
      </w:pPr>
      <w:r w:rsidRPr="0090565F">
        <w:t>(</w:t>
      </w:r>
      <w:r w:rsidR="000622B8">
        <w:t>10</w:t>
      </w:r>
      <w:r w:rsidRPr="0090565F">
        <w:t>) Kohaliku omavalitsuse üksus lõpetab abivajava lapse juhtumikorralduse, kui:</w:t>
      </w:r>
    </w:p>
    <w:p w14:paraId="5236FBB6" w14:textId="05C1F456" w:rsidR="00E152FD" w:rsidRPr="0090565F" w:rsidRDefault="00E152FD" w:rsidP="00E152FD">
      <w:pPr>
        <w:spacing w:after="0" w:line="240" w:lineRule="auto"/>
        <w:jc w:val="both"/>
        <w:rPr>
          <w:rFonts w:ascii="Times New Roman" w:hAnsi="Times New Roman" w:cs="Times New Roman"/>
          <w:sz w:val="24"/>
          <w:szCs w:val="24"/>
        </w:rPr>
      </w:pPr>
      <w:r w:rsidRPr="0090565F">
        <w:rPr>
          <w:rFonts w:ascii="Times New Roman" w:hAnsi="Times New Roman" w:cs="Times New Roman"/>
          <w:sz w:val="24"/>
          <w:szCs w:val="24"/>
        </w:rPr>
        <w:t xml:space="preserve">1) juhtumiplaani osaks </w:t>
      </w:r>
      <w:bookmarkStart w:id="9" w:name="_Hlk209685817"/>
      <w:r w:rsidRPr="0090565F">
        <w:rPr>
          <w:rFonts w:ascii="Times New Roman" w:hAnsi="Times New Roman" w:cs="Times New Roman"/>
          <w:sz w:val="24"/>
          <w:szCs w:val="24"/>
        </w:rPr>
        <w:t>olev</w:t>
      </w:r>
      <w:r w:rsidR="00FD75E5">
        <w:rPr>
          <w:rFonts w:ascii="Times New Roman" w:hAnsi="Times New Roman" w:cs="Times New Roman"/>
          <w:sz w:val="24"/>
          <w:szCs w:val="24"/>
        </w:rPr>
        <w:t>as</w:t>
      </w:r>
      <w:r w:rsidRPr="0090565F">
        <w:rPr>
          <w:rFonts w:ascii="Times New Roman" w:hAnsi="Times New Roman" w:cs="Times New Roman"/>
          <w:sz w:val="24"/>
          <w:szCs w:val="24"/>
        </w:rPr>
        <w:t xml:space="preserve"> tegevuskava</w:t>
      </w:r>
      <w:r w:rsidR="00FD75E5">
        <w:rPr>
          <w:rFonts w:ascii="Times New Roman" w:hAnsi="Times New Roman" w:cs="Times New Roman"/>
          <w:sz w:val="24"/>
          <w:szCs w:val="24"/>
        </w:rPr>
        <w:t>s seatud</w:t>
      </w:r>
      <w:r w:rsidRPr="0090565F">
        <w:rPr>
          <w:rFonts w:ascii="Times New Roman" w:hAnsi="Times New Roman" w:cs="Times New Roman"/>
          <w:sz w:val="24"/>
          <w:szCs w:val="24"/>
        </w:rPr>
        <w:t xml:space="preserve"> </w:t>
      </w:r>
      <w:r w:rsidR="00FD75E5">
        <w:rPr>
          <w:rFonts w:ascii="Times New Roman" w:hAnsi="Times New Roman" w:cs="Times New Roman"/>
          <w:sz w:val="24"/>
          <w:szCs w:val="24"/>
        </w:rPr>
        <w:t xml:space="preserve">eesmärgid </w:t>
      </w:r>
      <w:bookmarkEnd w:id="9"/>
      <w:r w:rsidRPr="0090565F">
        <w:rPr>
          <w:rFonts w:ascii="Times New Roman" w:hAnsi="Times New Roman" w:cs="Times New Roman"/>
          <w:sz w:val="24"/>
          <w:szCs w:val="24"/>
        </w:rPr>
        <w:t>on täidetud, lapse abivajadus</w:t>
      </w:r>
      <w:r w:rsidR="00A470B4">
        <w:rPr>
          <w:rFonts w:ascii="Times New Roman" w:hAnsi="Times New Roman" w:cs="Times New Roman"/>
          <w:sz w:val="24"/>
          <w:szCs w:val="24"/>
        </w:rPr>
        <w:t xml:space="preserve"> on </w:t>
      </w:r>
      <w:r w:rsidRPr="0090565F">
        <w:rPr>
          <w:rFonts w:ascii="Times New Roman" w:hAnsi="Times New Roman" w:cs="Times New Roman"/>
          <w:sz w:val="24"/>
          <w:szCs w:val="24"/>
        </w:rPr>
        <w:t xml:space="preserve">rahuldatud ning </w:t>
      </w:r>
      <w:r w:rsidRPr="00E06C84">
        <w:rPr>
          <w:rFonts w:ascii="Times New Roman" w:hAnsi="Times New Roman" w:cs="Times New Roman"/>
          <w:sz w:val="24"/>
          <w:szCs w:val="24"/>
        </w:rPr>
        <w:t>kuue kuu</w:t>
      </w:r>
      <w:r w:rsidRPr="0090565F">
        <w:rPr>
          <w:rFonts w:ascii="Times New Roman" w:hAnsi="Times New Roman" w:cs="Times New Roman"/>
          <w:sz w:val="24"/>
          <w:szCs w:val="24"/>
        </w:rPr>
        <w:t xml:space="preserve"> jooksul tegevuskava täitmisest ei ole ilmnenud uut abivajadust;</w:t>
      </w:r>
    </w:p>
    <w:p w14:paraId="22634CDC" w14:textId="43E8200F" w:rsidR="00E152FD" w:rsidRPr="0090565F" w:rsidRDefault="00E152FD" w:rsidP="00E152FD">
      <w:pPr>
        <w:spacing w:after="0" w:line="240" w:lineRule="auto"/>
        <w:jc w:val="both"/>
        <w:rPr>
          <w:rFonts w:ascii="Times New Roman" w:hAnsi="Times New Roman" w:cs="Times New Roman"/>
          <w:sz w:val="24"/>
          <w:szCs w:val="24"/>
        </w:rPr>
      </w:pPr>
      <w:r w:rsidRPr="7085CE1C">
        <w:rPr>
          <w:rFonts w:ascii="Times New Roman" w:hAnsi="Times New Roman" w:cs="Times New Roman"/>
          <w:sz w:val="24"/>
          <w:szCs w:val="24"/>
        </w:rPr>
        <w:t xml:space="preserve">2) </w:t>
      </w:r>
      <w:commentRangeStart w:id="10"/>
      <w:r w:rsidR="00BB2359" w:rsidRPr="7085CE1C">
        <w:rPr>
          <w:rFonts w:ascii="Times New Roman" w:hAnsi="Times New Roman" w:cs="Times New Roman"/>
          <w:sz w:val="24"/>
          <w:szCs w:val="24"/>
        </w:rPr>
        <w:t>lapse elukohavahetuse tulemusena muutub lapsele abi osutav kohaliku omavalitsuse üksus</w:t>
      </w:r>
      <w:commentRangeEnd w:id="10"/>
      <w:r w:rsidR="009C2499">
        <w:rPr>
          <w:rStyle w:val="Kommentaariviide"/>
        </w:rPr>
        <w:commentReference w:id="10"/>
      </w:r>
      <w:r w:rsidR="005A692B" w:rsidRPr="7085CE1C">
        <w:rPr>
          <w:rFonts w:ascii="Times New Roman" w:hAnsi="Times New Roman" w:cs="Times New Roman"/>
          <w:sz w:val="24"/>
          <w:szCs w:val="24"/>
        </w:rPr>
        <w:t>;</w:t>
      </w:r>
    </w:p>
    <w:p w14:paraId="5688624C" w14:textId="3B22ADC0" w:rsidR="00E152FD" w:rsidRPr="0090565F" w:rsidRDefault="00E152FD" w:rsidP="00E152FD">
      <w:pPr>
        <w:spacing w:after="0" w:line="240" w:lineRule="auto"/>
        <w:jc w:val="both"/>
        <w:rPr>
          <w:rFonts w:ascii="Times New Roman" w:hAnsi="Times New Roman" w:cs="Times New Roman"/>
          <w:sz w:val="24"/>
          <w:szCs w:val="24"/>
        </w:rPr>
      </w:pPr>
      <w:r w:rsidRPr="0090565F">
        <w:rPr>
          <w:rFonts w:ascii="Times New Roman" w:hAnsi="Times New Roman" w:cs="Times New Roman"/>
          <w:sz w:val="24"/>
          <w:szCs w:val="24"/>
        </w:rPr>
        <w:lastRenderedPageBreak/>
        <w:t>3) laps saab täisealiseks;</w:t>
      </w:r>
    </w:p>
    <w:p w14:paraId="78582FC8" w14:textId="64B7BA0E" w:rsidR="00F52380" w:rsidRPr="0090565F" w:rsidRDefault="00E152FD" w:rsidP="008D0CF9">
      <w:pPr>
        <w:spacing w:after="0" w:line="240" w:lineRule="auto"/>
        <w:jc w:val="both"/>
        <w:rPr>
          <w:rFonts w:ascii="Times New Roman" w:hAnsi="Times New Roman" w:cs="Times New Roman"/>
          <w:sz w:val="24"/>
          <w:szCs w:val="24"/>
        </w:rPr>
      </w:pPr>
      <w:r w:rsidRPr="0090565F">
        <w:rPr>
          <w:rFonts w:ascii="Times New Roman" w:hAnsi="Times New Roman" w:cs="Times New Roman"/>
          <w:sz w:val="24"/>
          <w:szCs w:val="24"/>
        </w:rPr>
        <w:t>4) laps sureb.</w:t>
      </w:r>
      <w:r w:rsidR="00807CE3" w:rsidRPr="0090565F">
        <w:rPr>
          <w:rFonts w:ascii="Times New Roman" w:hAnsi="Times New Roman" w:cs="Times New Roman"/>
          <w:sz w:val="24"/>
          <w:szCs w:val="24"/>
        </w:rPr>
        <w:t>“;</w:t>
      </w:r>
    </w:p>
    <w:p w14:paraId="38623BE7" w14:textId="77777777" w:rsidR="0082197A" w:rsidRDefault="0082197A" w:rsidP="008D0CF9">
      <w:pPr>
        <w:spacing w:after="0" w:line="240" w:lineRule="auto"/>
        <w:jc w:val="both"/>
        <w:rPr>
          <w:rFonts w:ascii="Times New Roman" w:hAnsi="Times New Roman" w:cs="Times New Roman"/>
          <w:sz w:val="24"/>
          <w:szCs w:val="24"/>
        </w:rPr>
      </w:pPr>
    </w:p>
    <w:p w14:paraId="08FDB333" w14:textId="3C707179" w:rsidR="00FF3D35" w:rsidRPr="00C35154" w:rsidRDefault="00FF3D35" w:rsidP="00FF3D35">
      <w:pPr>
        <w:spacing w:after="0" w:line="240" w:lineRule="auto"/>
        <w:jc w:val="both"/>
        <w:rPr>
          <w:rFonts w:ascii="Times New Roman" w:hAnsi="Times New Roman" w:cs="Times New Roman"/>
          <w:sz w:val="24"/>
          <w:szCs w:val="24"/>
        </w:rPr>
      </w:pPr>
      <w:r w:rsidRPr="00C35154">
        <w:rPr>
          <w:rFonts w:ascii="Times New Roman" w:hAnsi="Times New Roman" w:cs="Times New Roman"/>
          <w:b/>
          <w:bCs/>
          <w:sz w:val="24"/>
          <w:szCs w:val="24"/>
        </w:rPr>
        <w:t>1</w:t>
      </w:r>
      <w:r w:rsidR="00350050">
        <w:rPr>
          <w:rFonts w:ascii="Times New Roman" w:hAnsi="Times New Roman" w:cs="Times New Roman"/>
          <w:b/>
          <w:bCs/>
          <w:sz w:val="24"/>
          <w:szCs w:val="24"/>
        </w:rPr>
        <w:t>1</w:t>
      </w:r>
      <w:r w:rsidRPr="00C35154">
        <w:rPr>
          <w:rFonts w:ascii="Times New Roman" w:hAnsi="Times New Roman" w:cs="Times New Roman"/>
          <w:b/>
          <w:bCs/>
          <w:sz w:val="24"/>
          <w:szCs w:val="24"/>
        </w:rPr>
        <w:t>)</w:t>
      </w:r>
      <w:r w:rsidRPr="00C35154">
        <w:rPr>
          <w:rFonts w:ascii="Times New Roman" w:hAnsi="Times New Roman" w:cs="Times New Roman"/>
          <w:sz w:val="24"/>
          <w:szCs w:val="24"/>
        </w:rPr>
        <w:t xml:space="preserve"> paragrahvi 30 tekst muudetakse ja sõnastatakse järgmiselt:</w:t>
      </w:r>
    </w:p>
    <w:p w14:paraId="6D0D8A20" w14:textId="77777777" w:rsidR="005E7A2B" w:rsidRDefault="005E7A2B" w:rsidP="00C35154">
      <w:pPr>
        <w:spacing w:after="0" w:line="240" w:lineRule="auto"/>
        <w:jc w:val="both"/>
        <w:rPr>
          <w:rFonts w:ascii="Times New Roman" w:hAnsi="Times New Roman" w:cs="Times New Roman"/>
          <w:sz w:val="24"/>
          <w:szCs w:val="24"/>
        </w:rPr>
      </w:pPr>
    </w:p>
    <w:p w14:paraId="2C3FAA29" w14:textId="40BDF6D0" w:rsidR="00E814CD" w:rsidRPr="001E510C" w:rsidRDefault="00FF3D35" w:rsidP="00E814CD">
      <w:pPr>
        <w:spacing w:after="0" w:line="240" w:lineRule="auto"/>
        <w:jc w:val="both"/>
        <w:rPr>
          <w:rFonts w:ascii="Times New Roman" w:hAnsi="Times New Roman" w:cs="Times New Roman"/>
          <w:sz w:val="24"/>
          <w:szCs w:val="24"/>
        </w:rPr>
      </w:pPr>
      <w:r w:rsidRPr="00C35154">
        <w:rPr>
          <w:rFonts w:ascii="Times New Roman" w:hAnsi="Times New Roman" w:cs="Times New Roman"/>
          <w:sz w:val="24"/>
          <w:szCs w:val="24"/>
        </w:rPr>
        <w:t>„</w:t>
      </w:r>
      <w:r w:rsidR="00C35154" w:rsidRPr="00C35154">
        <w:rPr>
          <w:rFonts w:ascii="Times New Roman" w:hAnsi="Times New Roman" w:cs="Times New Roman"/>
          <w:sz w:val="24"/>
          <w:szCs w:val="24"/>
        </w:rPr>
        <w:t>Hädaohus olev laps on abivajav laps, kes on oma elu või tervist vahetult ohustavas olukorras</w:t>
      </w:r>
      <w:r w:rsidR="00C70F65">
        <w:rPr>
          <w:rFonts w:ascii="Times New Roman" w:hAnsi="Times New Roman" w:cs="Times New Roman"/>
          <w:sz w:val="24"/>
          <w:szCs w:val="24"/>
        </w:rPr>
        <w:t xml:space="preserve"> või </w:t>
      </w:r>
      <w:r w:rsidR="00C35154" w:rsidRPr="00C35154">
        <w:rPr>
          <w:rFonts w:ascii="Times New Roman" w:hAnsi="Times New Roman" w:cs="Times New Roman"/>
          <w:sz w:val="24"/>
          <w:szCs w:val="24"/>
        </w:rPr>
        <w:t>kelle käitumine ohustab vahetult tema enda või teiste isikute elu või tervist.“;</w:t>
      </w:r>
    </w:p>
    <w:p w14:paraId="5326BBA9" w14:textId="77777777" w:rsidR="0082197A" w:rsidRDefault="0082197A" w:rsidP="008D0CF9">
      <w:pPr>
        <w:spacing w:after="0" w:line="240" w:lineRule="auto"/>
        <w:jc w:val="both"/>
        <w:rPr>
          <w:rFonts w:ascii="Times New Roman" w:hAnsi="Times New Roman" w:cs="Times New Roman"/>
          <w:sz w:val="24"/>
          <w:szCs w:val="24"/>
        </w:rPr>
      </w:pPr>
    </w:p>
    <w:p w14:paraId="540B1F0F" w14:textId="68D5FF3E" w:rsidR="00755180" w:rsidRPr="00755180" w:rsidRDefault="00E814CD" w:rsidP="00755180">
      <w:pPr>
        <w:spacing w:after="0" w:line="240" w:lineRule="auto"/>
        <w:jc w:val="both"/>
        <w:rPr>
          <w:rFonts w:ascii="Times New Roman" w:hAnsi="Times New Roman" w:cs="Times New Roman"/>
          <w:sz w:val="24"/>
          <w:szCs w:val="24"/>
        </w:rPr>
      </w:pPr>
      <w:r w:rsidRPr="00755180">
        <w:rPr>
          <w:rFonts w:ascii="Times New Roman" w:hAnsi="Times New Roman" w:cs="Times New Roman"/>
          <w:b/>
          <w:bCs/>
          <w:sz w:val="24"/>
          <w:szCs w:val="24"/>
        </w:rPr>
        <w:t>1</w:t>
      </w:r>
      <w:r w:rsidR="00350050">
        <w:rPr>
          <w:rFonts w:ascii="Times New Roman" w:hAnsi="Times New Roman" w:cs="Times New Roman"/>
          <w:b/>
          <w:bCs/>
          <w:sz w:val="24"/>
          <w:szCs w:val="24"/>
        </w:rPr>
        <w:t>2</w:t>
      </w:r>
      <w:r w:rsidRPr="00755180">
        <w:rPr>
          <w:rFonts w:ascii="Times New Roman" w:hAnsi="Times New Roman" w:cs="Times New Roman"/>
          <w:b/>
          <w:bCs/>
          <w:sz w:val="24"/>
          <w:szCs w:val="24"/>
        </w:rPr>
        <w:t>)</w:t>
      </w:r>
      <w:r>
        <w:rPr>
          <w:rFonts w:ascii="Times New Roman" w:hAnsi="Times New Roman" w:cs="Times New Roman"/>
          <w:sz w:val="24"/>
          <w:szCs w:val="24"/>
        </w:rPr>
        <w:t xml:space="preserve"> </w:t>
      </w:r>
      <w:r w:rsidR="00755180" w:rsidRPr="00755180">
        <w:rPr>
          <w:rFonts w:ascii="Times New Roman" w:hAnsi="Times New Roman" w:cs="Times New Roman"/>
          <w:sz w:val="24"/>
          <w:szCs w:val="24"/>
        </w:rPr>
        <w:t>paragrahvi 36 lõige 1 muudetakse ja sõnastatakse järgmiselt:</w:t>
      </w:r>
    </w:p>
    <w:p w14:paraId="08D5CA75" w14:textId="77777777" w:rsidR="005E7A2B" w:rsidRDefault="005E7A2B" w:rsidP="00755180">
      <w:pPr>
        <w:spacing w:after="0" w:line="240" w:lineRule="auto"/>
        <w:jc w:val="both"/>
        <w:rPr>
          <w:rFonts w:ascii="Times New Roman" w:hAnsi="Times New Roman" w:cs="Times New Roman"/>
          <w:sz w:val="24"/>
          <w:szCs w:val="24"/>
        </w:rPr>
      </w:pPr>
    </w:p>
    <w:p w14:paraId="49B35FE2" w14:textId="644D6BF6" w:rsidR="00755180" w:rsidRPr="00755180" w:rsidRDefault="00755180" w:rsidP="00755180">
      <w:pPr>
        <w:spacing w:after="0" w:line="240" w:lineRule="auto"/>
        <w:jc w:val="both"/>
        <w:rPr>
          <w:rFonts w:ascii="Times New Roman" w:hAnsi="Times New Roman" w:cs="Times New Roman"/>
          <w:sz w:val="24"/>
          <w:szCs w:val="24"/>
        </w:rPr>
      </w:pPr>
      <w:r w:rsidRPr="00755180">
        <w:rPr>
          <w:rFonts w:ascii="Times New Roman" w:hAnsi="Times New Roman" w:cs="Times New Roman"/>
          <w:sz w:val="24"/>
          <w:szCs w:val="24"/>
        </w:rPr>
        <w:t>„(1) Lasteasutuses viibival lapsel on õigus kellestki sõltumata võtta ühendust last kasvatava isiku, lastekaitsetöötaja</w:t>
      </w:r>
      <w:r w:rsidR="00892BE5">
        <w:rPr>
          <w:rFonts w:ascii="Times New Roman" w:hAnsi="Times New Roman" w:cs="Times New Roman"/>
          <w:sz w:val="24"/>
          <w:szCs w:val="24"/>
        </w:rPr>
        <w:t xml:space="preserve">, </w:t>
      </w:r>
      <w:proofErr w:type="spellStart"/>
      <w:r w:rsidR="00892BE5">
        <w:rPr>
          <w:rFonts w:ascii="Times New Roman" w:hAnsi="Times New Roman" w:cs="Times New Roman"/>
          <w:sz w:val="24"/>
          <w:szCs w:val="24"/>
        </w:rPr>
        <w:t>lasteabi</w:t>
      </w:r>
      <w:proofErr w:type="spellEnd"/>
      <w:r w:rsidRPr="00755180">
        <w:rPr>
          <w:rFonts w:ascii="Times New Roman" w:hAnsi="Times New Roman" w:cs="Times New Roman"/>
          <w:sz w:val="24"/>
          <w:szCs w:val="24"/>
        </w:rPr>
        <w:t xml:space="preserve"> ja õiguskantsleriga ning esitada </w:t>
      </w:r>
      <w:r w:rsidR="00BC058C" w:rsidRPr="00755180">
        <w:rPr>
          <w:rFonts w:ascii="Times New Roman" w:hAnsi="Times New Roman" w:cs="Times New Roman"/>
          <w:sz w:val="24"/>
          <w:szCs w:val="24"/>
        </w:rPr>
        <w:t>neile</w:t>
      </w:r>
      <w:r w:rsidR="00FE5E35">
        <w:rPr>
          <w:rFonts w:ascii="Times New Roman" w:hAnsi="Times New Roman" w:cs="Times New Roman"/>
          <w:sz w:val="24"/>
          <w:szCs w:val="24"/>
        </w:rPr>
        <w:t xml:space="preserve"> </w:t>
      </w:r>
      <w:r w:rsidRPr="00755180">
        <w:rPr>
          <w:rFonts w:ascii="Times New Roman" w:hAnsi="Times New Roman" w:cs="Times New Roman"/>
          <w:sz w:val="24"/>
          <w:szCs w:val="24"/>
        </w:rPr>
        <w:t>lasteasutuse tegevuse kohta arvamusi ja kaebusi</w:t>
      </w:r>
      <w:r w:rsidR="00BD4DA6">
        <w:rPr>
          <w:rFonts w:ascii="Times New Roman" w:hAnsi="Times New Roman" w:cs="Times New Roman"/>
          <w:sz w:val="24"/>
          <w:szCs w:val="24"/>
        </w:rPr>
        <w:t xml:space="preserve"> võimetekohasel viisil</w:t>
      </w:r>
      <w:r w:rsidRPr="00755180">
        <w:rPr>
          <w:rFonts w:ascii="Times New Roman" w:hAnsi="Times New Roman" w:cs="Times New Roman"/>
          <w:sz w:val="24"/>
          <w:szCs w:val="24"/>
        </w:rPr>
        <w:t>.“;</w:t>
      </w:r>
    </w:p>
    <w:p w14:paraId="5A34E515" w14:textId="01724E5A" w:rsidR="00E814CD" w:rsidRDefault="00E814CD" w:rsidP="008D0CF9">
      <w:pPr>
        <w:spacing w:after="0" w:line="240" w:lineRule="auto"/>
        <w:jc w:val="both"/>
        <w:rPr>
          <w:rFonts w:ascii="Times New Roman" w:hAnsi="Times New Roman" w:cs="Times New Roman"/>
          <w:sz w:val="24"/>
          <w:szCs w:val="24"/>
        </w:rPr>
      </w:pPr>
    </w:p>
    <w:p w14:paraId="681DECAE" w14:textId="20B14AAC" w:rsidR="00591820" w:rsidRDefault="00591820" w:rsidP="008D0CF9">
      <w:pPr>
        <w:spacing w:after="0" w:line="240" w:lineRule="auto"/>
        <w:jc w:val="both"/>
      </w:pPr>
      <w:r w:rsidRPr="000B59CA">
        <w:rPr>
          <w:rFonts w:ascii="Times New Roman" w:hAnsi="Times New Roman" w:cs="Times New Roman"/>
          <w:b/>
          <w:bCs/>
          <w:sz w:val="24"/>
          <w:szCs w:val="24"/>
        </w:rPr>
        <w:t>1</w:t>
      </w:r>
      <w:r w:rsidR="00FF07F7">
        <w:rPr>
          <w:rFonts w:ascii="Times New Roman" w:hAnsi="Times New Roman" w:cs="Times New Roman"/>
          <w:b/>
          <w:bCs/>
          <w:sz w:val="24"/>
          <w:szCs w:val="24"/>
        </w:rPr>
        <w:t>3</w:t>
      </w:r>
      <w:r w:rsidRPr="000B59CA">
        <w:rPr>
          <w:rFonts w:ascii="Times New Roman" w:hAnsi="Times New Roman" w:cs="Times New Roman"/>
          <w:b/>
          <w:bCs/>
          <w:sz w:val="24"/>
          <w:szCs w:val="24"/>
        </w:rPr>
        <w:t>)</w:t>
      </w:r>
      <w:r w:rsidRPr="00591820">
        <w:t xml:space="preserve"> </w:t>
      </w:r>
      <w:r w:rsidR="00F83973" w:rsidRPr="00755180">
        <w:rPr>
          <w:rFonts w:ascii="Times New Roman" w:hAnsi="Times New Roman" w:cs="Times New Roman"/>
          <w:sz w:val="24"/>
          <w:szCs w:val="24"/>
        </w:rPr>
        <w:t>paragrahvi 36 lõi</w:t>
      </w:r>
      <w:r w:rsidR="00FC5388">
        <w:rPr>
          <w:rFonts w:ascii="Times New Roman" w:hAnsi="Times New Roman" w:cs="Times New Roman"/>
          <w:sz w:val="24"/>
          <w:szCs w:val="24"/>
        </w:rPr>
        <w:t>ge</w:t>
      </w:r>
      <w:r w:rsidR="00F83973" w:rsidRPr="00755180">
        <w:rPr>
          <w:rFonts w:ascii="Times New Roman" w:hAnsi="Times New Roman" w:cs="Times New Roman"/>
          <w:sz w:val="24"/>
          <w:szCs w:val="24"/>
        </w:rPr>
        <w:t xml:space="preserve"> </w:t>
      </w:r>
      <w:r w:rsidR="00F83973">
        <w:rPr>
          <w:rFonts w:ascii="Times New Roman" w:hAnsi="Times New Roman" w:cs="Times New Roman"/>
          <w:sz w:val="24"/>
          <w:szCs w:val="24"/>
        </w:rPr>
        <w:t>3</w:t>
      </w:r>
      <w:r w:rsidR="00F83973" w:rsidRPr="00755180">
        <w:rPr>
          <w:rFonts w:ascii="Times New Roman" w:hAnsi="Times New Roman" w:cs="Times New Roman"/>
          <w:sz w:val="24"/>
          <w:szCs w:val="24"/>
        </w:rPr>
        <w:t xml:space="preserve"> muudetakse ja sõnastatakse järgmiselt:</w:t>
      </w:r>
    </w:p>
    <w:p w14:paraId="6FFFA797" w14:textId="77777777" w:rsidR="00BA3E31" w:rsidRDefault="00BA3E31" w:rsidP="008D0CF9">
      <w:pPr>
        <w:spacing w:after="0" w:line="240" w:lineRule="auto"/>
        <w:jc w:val="both"/>
        <w:rPr>
          <w:rFonts w:ascii="Times New Roman" w:hAnsi="Times New Roman" w:cs="Times New Roman"/>
          <w:sz w:val="24"/>
          <w:szCs w:val="24"/>
        </w:rPr>
      </w:pPr>
    </w:p>
    <w:p w14:paraId="232940CB" w14:textId="7D24C2E7" w:rsidR="00591820" w:rsidRDefault="00F83973"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91820" w:rsidRPr="00591820">
        <w:rPr>
          <w:rFonts w:ascii="Times New Roman" w:hAnsi="Times New Roman" w:cs="Times New Roman"/>
          <w:sz w:val="24"/>
          <w:szCs w:val="24"/>
        </w:rPr>
        <w:t xml:space="preserve">(3) Lasteasutus peab tagama lapsele </w:t>
      </w:r>
      <w:r w:rsidR="008C66A6">
        <w:rPr>
          <w:rFonts w:ascii="Times New Roman" w:hAnsi="Times New Roman" w:cs="Times New Roman"/>
          <w:sz w:val="24"/>
          <w:szCs w:val="24"/>
        </w:rPr>
        <w:t>tema võimete kohase</w:t>
      </w:r>
      <w:r w:rsidR="00CD449C">
        <w:rPr>
          <w:rFonts w:ascii="Times New Roman" w:hAnsi="Times New Roman" w:cs="Times New Roman"/>
          <w:sz w:val="24"/>
          <w:szCs w:val="24"/>
        </w:rPr>
        <w:t>,</w:t>
      </w:r>
      <w:r w:rsidR="002535CE" w:rsidRPr="003A0F72">
        <w:rPr>
          <w:rFonts w:ascii="Times New Roman" w:hAnsi="Times New Roman" w:cs="Times New Roman"/>
          <w:sz w:val="24"/>
          <w:szCs w:val="24"/>
        </w:rPr>
        <w:t xml:space="preserve"> </w:t>
      </w:r>
      <w:r w:rsidR="00591820" w:rsidRPr="00591820">
        <w:rPr>
          <w:rFonts w:ascii="Times New Roman" w:hAnsi="Times New Roman" w:cs="Times New Roman"/>
          <w:sz w:val="24"/>
          <w:szCs w:val="24"/>
        </w:rPr>
        <w:t>iseseisva</w:t>
      </w:r>
      <w:r w:rsidR="00CD449C">
        <w:rPr>
          <w:rFonts w:ascii="Times New Roman" w:hAnsi="Times New Roman" w:cs="Times New Roman"/>
          <w:sz w:val="24"/>
          <w:szCs w:val="24"/>
        </w:rPr>
        <w:t xml:space="preserve"> ja</w:t>
      </w:r>
      <w:r w:rsidR="00FC5388">
        <w:rPr>
          <w:rFonts w:ascii="Times New Roman" w:hAnsi="Times New Roman" w:cs="Times New Roman"/>
          <w:sz w:val="24"/>
          <w:szCs w:val="24"/>
        </w:rPr>
        <w:t xml:space="preserve"> </w:t>
      </w:r>
      <w:r w:rsidR="00591820" w:rsidRPr="00591820">
        <w:rPr>
          <w:rFonts w:ascii="Times New Roman" w:hAnsi="Times New Roman" w:cs="Times New Roman"/>
          <w:sz w:val="24"/>
          <w:szCs w:val="24"/>
        </w:rPr>
        <w:t xml:space="preserve">sõltumatu võimaluse esitada lasteasutuse tegevuse kohta arvamusi ja kaebusi. Lasteasutus peab lapse arvamused ja kaebused registreerima ning andma lapsele </w:t>
      </w:r>
      <w:r w:rsidR="007737D0" w:rsidRPr="00B37677">
        <w:rPr>
          <w:rFonts w:ascii="Times New Roman" w:hAnsi="Times New Roman" w:cs="Times New Roman"/>
          <w:sz w:val="24"/>
          <w:szCs w:val="24"/>
        </w:rPr>
        <w:t>tema vanust ja arengutaset arvestades sobival viisil</w:t>
      </w:r>
      <w:r w:rsidR="007737D0">
        <w:rPr>
          <w:rFonts w:ascii="Times New Roman" w:hAnsi="Times New Roman" w:cs="Times New Roman"/>
          <w:sz w:val="24"/>
          <w:szCs w:val="24"/>
        </w:rPr>
        <w:t xml:space="preserve"> </w:t>
      </w:r>
      <w:r w:rsidR="00591820" w:rsidRPr="00591820">
        <w:rPr>
          <w:rFonts w:ascii="Times New Roman" w:hAnsi="Times New Roman" w:cs="Times New Roman"/>
          <w:sz w:val="24"/>
          <w:szCs w:val="24"/>
        </w:rPr>
        <w:t>nende kohta viivitamata asjakohast tagasisidet. Vajaduse korral tuleb ette näha muudatused lasteasutuse igapäevaelu korralduses või muus lapsele olulises eluvaldkonnas.</w:t>
      </w:r>
      <w:r w:rsidRPr="00755180">
        <w:rPr>
          <w:rFonts w:ascii="Times New Roman" w:hAnsi="Times New Roman" w:cs="Times New Roman"/>
          <w:sz w:val="24"/>
          <w:szCs w:val="24"/>
        </w:rPr>
        <w:t>“;</w:t>
      </w:r>
    </w:p>
    <w:p w14:paraId="79BF8DF7" w14:textId="77777777" w:rsidR="00591820" w:rsidRDefault="00591820" w:rsidP="00256DED">
      <w:pPr>
        <w:spacing w:after="0" w:line="240" w:lineRule="auto"/>
        <w:jc w:val="both"/>
        <w:rPr>
          <w:rFonts w:ascii="Times New Roman" w:hAnsi="Times New Roman" w:cs="Times New Roman"/>
          <w:i/>
          <w:iCs/>
          <w:sz w:val="24"/>
          <w:szCs w:val="24"/>
        </w:rPr>
      </w:pPr>
    </w:p>
    <w:p w14:paraId="4F71B125" w14:textId="52B26AD2" w:rsidR="001E510C" w:rsidRPr="001C2650" w:rsidRDefault="001E510C" w:rsidP="001E510C">
      <w:pPr>
        <w:spacing w:after="0" w:line="240" w:lineRule="auto"/>
        <w:jc w:val="both"/>
        <w:rPr>
          <w:rFonts w:ascii="Times New Roman" w:hAnsi="Times New Roman" w:cs="Times New Roman"/>
          <w:color w:val="000000" w:themeColor="text1"/>
          <w:sz w:val="24"/>
          <w:szCs w:val="24"/>
        </w:rPr>
      </w:pPr>
      <w:r w:rsidRPr="00755180">
        <w:rPr>
          <w:rFonts w:ascii="Times New Roman" w:hAnsi="Times New Roman" w:cs="Times New Roman"/>
          <w:b/>
          <w:bCs/>
          <w:sz w:val="24"/>
          <w:szCs w:val="24"/>
        </w:rPr>
        <w:t>1</w:t>
      </w:r>
      <w:r w:rsidR="00FF07F7">
        <w:rPr>
          <w:rFonts w:ascii="Times New Roman" w:hAnsi="Times New Roman" w:cs="Times New Roman"/>
          <w:b/>
          <w:bCs/>
          <w:sz w:val="24"/>
          <w:szCs w:val="24"/>
        </w:rPr>
        <w:t>4</w:t>
      </w:r>
      <w:r w:rsidRPr="00755180">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seadust</w:t>
      </w:r>
      <w:r w:rsidRPr="001C2650">
        <w:rPr>
          <w:rFonts w:ascii="Times New Roman" w:hAnsi="Times New Roman" w:cs="Times New Roman"/>
          <w:color w:val="000000" w:themeColor="text1"/>
          <w:sz w:val="24"/>
          <w:szCs w:val="24"/>
        </w:rPr>
        <w:t xml:space="preserve"> täiendatakse </w:t>
      </w:r>
      <w:r>
        <w:rPr>
          <w:rFonts w:ascii="Times New Roman" w:hAnsi="Times New Roman" w:cs="Times New Roman"/>
          <w:color w:val="000000" w:themeColor="text1"/>
          <w:sz w:val="24"/>
          <w:szCs w:val="24"/>
        </w:rPr>
        <w:t>§-ga 36</w:t>
      </w:r>
      <w:r w:rsidRPr="00FC6A48">
        <w:rPr>
          <w:rFonts w:ascii="Times New Roman" w:hAnsi="Times New Roman" w:cs="Times New Roman"/>
          <w:color w:val="000000" w:themeColor="text1"/>
          <w:sz w:val="24"/>
          <w:szCs w:val="24"/>
          <w:vertAlign w:val="superscript"/>
        </w:rPr>
        <w:t>1</w:t>
      </w:r>
      <w:r w:rsidRPr="001C2650">
        <w:rPr>
          <w:rFonts w:ascii="Times New Roman" w:hAnsi="Times New Roman" w:cs="Times New Roman"/>
          <w:color w:val="000000" w:themeColor="text1"/>
          <w:sz w:val="24"/>
          <w:szCs w:val="24"/>
        </w:rPr>
        <w:t xml:space="preserve"> järgmises sõnastuses:</w:t>
      </w:r>
    </w:p>
    <w:p w14:paraId="57A5C89C" w14:textId="77777777" w:rsidR="001E510C" w:rsidRDefault="001E510C" w:rsidP="001E510C">
      <w:pPr>
        <w:spacing w:after="0" w:line="240" w:lineRule="auto"/>
        <w:jc w:val="both"/>
        <w:rPr>
          <w:rFonts w:ascii="Times New Roman" w:hAnsi="Times New Roman" w:cs="Times New Roman"/>
          <w:color w:val="000000" w:themeColor="text1"/>
          <w:sz w:val="24"/>
          <w:szCs w:val="24"/>
        </w:rPr>
      </w:pPr>
    </w:p>
    <w:p w14:paraId="0E0DDF4B" w14:textId="31FFDC43" w:rsidR="001E510C" w:rsidRDefault="001E510C" w:rsidP="001E510C">
      <w:pPr>
        <w:spacing w:after="0" w:line="240" w:lineRule="auto"/>
        <w:jc w:val="both"/>
        <w:rPr>
          <w:rFonts w:ascii="Times New Roman" w:hAnsi="Times New Roman" w:cs="Times New Roman"/>
          <w:b/>
          <w:bCs/>
          <w:color w:val="000000" w:themeColor="text1"/>
          <w:sz w:val="24"/>
          <w:szCs w:val="24"/>
        </w:rPr>
      </w:pPr>
      <w:r w:rsidRPr="001C2650">
        <w:rPr>
          <w:rFonts w:ascii="Times New Roman" w:hAnsi="Times New Roman" w:cs="Times New Roman"/>
          <w:color w:val="000000" w:themeColor="text1"/>
          <w:sz w:val="24"/>
          <w:szCs w:val="24"/>
        </w:rPr>
        <w:t>„</w:t>
      </w:r>
      <w:r w:rsidRPr="00AE6B71">
        <w:rPr>
          <w:rFonts w:ascii="Times New Roman" w:hAnsi="Times New Roman" w:cs="Times New Roman"/>
          <w:b/>
          <w:bCs/>
          <w:color w:val="000000" w:themeColor="text1"/>
          <w:sz w:val="24"/>
          <w:szCs w:val="24"/>
        </w:rPr>
        <w:t>§ 36</w:t>
      </w:r>
      <w:r w:rsidRPr="00AE6B71">
        <w:rPr>
          <w:rFonts w:ascii="Times New Roman" w:hAnsi="Times New Roman" w:cs="Times New Roman"/>
          <w:b/>
          <w:bCs/>
          <w:color w:val="000000" w:themeColor="text1"/>
          <w:sz w:val="24"/>
          <w:szCs w:val="24"/>
          <w:vertAlign w:val="superscript"/>
        </w:rPr>
        <w:t>1</w:t>
      </w:r>
      <w:r w:rsidRPr="00AE6B71">
        <w:rPr>
          <w:rFonts w:ascii="Times New Roman" w:hAnsi="Times New Roman" w:cs="Times New Roman"/>
          <w:b/>
          <w:bCs/>
          <w:color w:val="000000" w:themeColor="text1"/>
          <w:sz w:val="24"/>
          <w:szCs w:val="24"/>
        </w:rPr>
        <w:t xml:space="preserve">. Lasteasutuse </w:t>
      </w:r>
      <w:r w:rsidR="00CC0FD6">
        <w:rPr>
          <w:rFonts w:ascii="Times New Roman" w:hAnsi="Times New Roman" w:cs="Times New Roman"/>
          <w:b/>
          <w:bCs/>
          <w:color w:val="000000" w:themeColor="text1"/>
          <w:sz w:val="24"/>
          <w:szCs w:val="24"/>
        </w:rPr>
        <w:t>osalemine</w:t>
      </w:r>
      <w:r w:rsidR="00CC0FD6" w:rsidRPr="00AE6B71">
        <w:rPr>
          <w:rFonts w:ascii="Times New Roman" w:hAnsi="Times New Roman" w:cs="Times New Roman"/>
          <w:b/>
          <w:bCs/>
          <w:color w:val="000000" w:themeColor="text1"/>
          <w:sz w:val="24"/>
          <w:szCs w:val="24"/>
        </w:rPr>
        <w:t xml:space="preserve"> </w:t>
      </w:r>
      <w:r w:rsidRPr="00AE6B71">
        <w:rPr>
          <w:rFonts w:ascii="Times New Roman" w:hAnsi="Times New Roman" w:cs="Times New Roman"/>
          <w:b/>
          <w:bCs/>
          <w:color w:val="000000" w:themeColor="text1"/>
          <w:sz w:val="24"/>
          <w:szCs w:val="24"/>
        </w:rPr>
        <w:t>võrgustikutöös</w:t>
      </w:r>
    </w:p>
    <w:p w14:paraId="453BF2D3" w14:textId="77777777" w:rsidR="001E510C" w:rsidRDefault="001E510C" w:rsidP="001E510C">
      <w:pPr>
        <w:spacing w:after="0" w:line="240" w:lineRule="auto"/>
        <w:jc w:val="both"/>
        <w:rPr>
          <w:rFonts w:ascii="Times New Roman" w:hAnsi="Times New Roman" w:cs="Times New Roman"/>
          <w:color w:val="000000" w:themeColor="text1"/>
          <w:sz w:val="24"/>
          <w:szCs w:val="24"/>
        </w:rPr>
      </w:pPr>
    </w:p>
    <w:p w14:paraId="7C727EA6" w14:textId="38F01F6F" w:rsidR="001E510C" w:rsidRPr="00591820" w:rsidRDefault="001E510C" w:rsidP="001E510C">
      <w:pPr>
        <w:spacing w:after="0" w:line="240" w:lineRule="auto"/>
        <w:jc w:val="both"/>
        <w:rPr>
          <w:rFonts w:ascii="Times New Roman" w:hAnsi="Times New Roman" w:cs="Times New Roman"/>
          <w:i/>
          <w:iCs/>
          <w:sz w:val="24"/>
          <w:szCs w:val="24"/>
        </w:rPr>
      </w:pPr>
      <w:r w:rsidRPr="00E814CD">
        <w:rPr>
          <w:rFonts w:ascii="Times New Roman" w:hAnsi="Times New Roman" w:cs="Times New Roman"/>
          <w:color w:val="000000" w:themeColor="text1"/>
          <w:sz w:val="24"/>
          <w:szCs w:val="24"/>
        </w:rPr>
        <w:t>Lasteasutus peab looma tingimused, mis aitavad käesoleva seaduse § 34</w:t>
      </w:r>
      <w:r w:rsidRPr="00E814CD">
        <w:rPr>
          <w:rFonts w:ascii="Times New Roman" w:hAnsi="Times New Roman" w:cs="Times New Roman"/>
          <w:color w:val="000000" w:themeColor="text1"/>
          <w:sz w:val="24"/>
          <w:szCs w:val="24"/>
          <w:vertAlign w:val="superscript"/>
        </w:rPr>
        <w:t>2</w:t>
      </w:r>
      <w:r w:rsidRPr="00E814CD">
        <w:rPr>
          <w:rFonts w:ascii="Times New Roman" w:hAnsi="Times New Roman" w:cs="Times New Roman"/>
          <w:color w:val="000000" w:themeColor="text1"/>
          <w:sz w:val="24"/>
          <w:szCs w:val="24"/>
        </w:rPr>
        <w:t xml:space="preserve"> lõikes 8 sätestatud juhul tagada lasteasutuse esindaja osalemise lapse abivajaduse hindamisel ja </w:t>
      </w:r>
      <w:r w:rsidR="008E48F6">
        <w:rPr>
          <w:rFonts w:ascii="Times New Roman" w:hAnsi="Times New Roman" w:cs="Times New Roman"/>
          <w:color w:val="000000" w:themeColor="text1"/>
          <w:sz w:val="24"/>
          <w:szCs w:val="24"/>
        </w:rPr>
        <w:t>talle</w:t>
      </w:r>
      <w:r w:rsidR="007B1F89">
        <w:rPr>
          <w:rFonts w:ascii="Times New Roman" w:hAnsi="Times New Roman" w:cs="Times New Roman"/>
          <w:color w:val="000000" w:themeColor="text1"/>
          <w:sz w:val="24"/>
          <w:szCs w:val="24"/>
        </w:rPr>
        <w:t xml:space="preserve"> </w:t>
      </w:r>
      <w:r w:rsidRPr="00E814CD">
        <w:rPr>
          <w:rFonts w:ascii="Times New Roman" w:hAnsi="Times New Roman" w:cs="Times New Roman"/>
          <w:color w:val="000000" w:themeColor="text1"/>
          <w:sz w:val="24"/>
          <w:szCs w:val="24"/>
        </w:rPr>
        <w:t>sobiva abi osutamisel lasteasutuse ülesannete piires</w:t>
      </w:r>
      <w:r w:rsidRPr="001C2650">
        <w:rPr>
          <w:rFonts w:ascii="Times New Roman" w:hAnsi="Times New Roman" w:cs="Times New Roman"/>
          <w:color w:val="000000" w:themeColor="text1"/>
          <w:sz w:val="24"/>
          <w:szCs w:val="24"/>
        </w:rPr>
        <w:t>.“;</w:t>
      </w:r>
    </w:p>
    <w:p w14:paraId="6C89F4EC" w14:textId="7B3281AB" w:rsidR="001E510C" w:rsidRDefault="001E510C" w:rsidP="00256DED">
      <w:pPr>
        <w:spacing w:after="0" w:line="240" w:lineRule="auto"/>
        <w:jc w:val="both"/>
        <w:rPr>
          <w:rFonts w:ascii="Times New Roman" w:hAnsi="Times New Roman" w:cs="Times New Roman"/>
          <w:b/>
          <w:bCs/>
          <w:sz w:val="24"/>
          <w:szCs w:val="24"/>
        </w:rPr>
      </w:pPr>
    </w:p>
    <w:p w14:paraId="03FCFEC2" w14:textId="0778BB70" w:rsidR="00256DED" w:rsidRPr="000B59CA" w:rsidRDefault="00256DED" w:rsidP="00256DED">
      <w:pPr>
        <w:spacing w:after="0" w:line="240" w:lineRule="auto"/>
        <w:jc w:val="both"/>
        <w:rPr>
          <w:rFonts w:ascii="Times New Roman" w:hAnsi="Times New Roman" w:cs="Times New Roman"/>
          <w:sz w:val="24"/>
          <w:szCs w:val="24"/>
        </w:rPr>
      </w:pPr>
      <w:r w:rsidRPr="000B59CA">
        <w:rPr>
          <w:rFonts w:ascii="Times New Roman" w:hAnsi="Times New Roman" w:cs="Times New Roman"/>
          <w:b/>
          <w:bCs/>
          <w:sz w:val="24"/>
          <w:szCs w:val="24"/>
        </w:rPr>
        <w:t>1</w:t>
      </w:r>
      <w:r w:rsidR="00FF07F7">
        <w:rPr>
          <w:rFonts w:ascii="Times New Roman" w:hAnsi="Times New Roman" w:cs="Times New Roman"/>
          <w:b/>
          <w:bCs/>
          <w:sz w:val="24"/>
          <w:szCs w:val="24"/>
        </w:rPr>
        <w:t>5</w:t>
      </w:r>
      <w:r w:rsidRPr="000B59CA">
        <w:rPr>
          <w:rFonts w:ascii="Times New Roman" w:hAnsi="Times New Roman" w:cs="Times New Roman"/>
          <w:b/>
          <w:bCs/>
          <w:sz w:val="24"/>
          <w:szCs w:val="24"/>
        </w:rPr>
        <w:t>)</w:t>
      </w:r>
      <w:r w:rsidRPr="000B59CA">
        <w:rPr>
          <w:rFonts w:ascii="Times New Roman" w:hAnsi="Times New Roman" w:cs="Times New Roman"/>
          <w:sz w:val="24"/>
          <w:szCs w:val="24"/>
        </w:rPr>
        <w:t xml:space="preserve"> paragrahvi 38 lõige 2 muudetakse ja sõnastatakse järgmiselt:</w:t>
      </w:r>
    </w:p>
    <w:p w14:paraId="70ADB82B" w14:textId="77777777" w:rsidR="005E7A2B" w:rsidRDefault="005E7A2B" w:rsidP="00256DED">
      <w:pPr>
        <w:spacing w:after="0" w:line="240" w:lineRule="auto"/>
        <w:jc w:val="both"/>
        <w:rPr>
          <w:rFonts w:ascii="Times New Roman" w:hAnsi="Times New Roman" w:cs="Times New Roman"/>
          <w:sz w:val="24"/>
          <w:szCs w:val="24"/>
        </w:rPr>
      </w:pPr>
    </w:p>
    <w:p w14:paraId="2325F66D" w14:textId="6AD0B554" w:rsidR="00256DED" w:rsidRDefault="00256DED" w:rsidP="00755180">
      <w:pPr>
        <w:spacing w:after="0" w:line="240" w:lineRule="auto"/>
        <w:jc w:val="both"/>
        <w:rPr>
          <w:rFonts w:ascii="Times New Roman" w:hAnsi="Times New Roman" w:cs="Times New Roman"/>
          <w:sz w:val="24"/>
          <w:szCs w:val="24"/>
        </w:rPr>
      </w:pPr>
      <w:r w:rsidRPr="000B59CA">
        <w:rPr>
          <w:rFonts w:ascii="Times New Roman" w:hAnsi="Times New Roman" w:cs="Times New Roman"/>
          <w:sz w:val="24"/>
          <w:szCs w:val="24"/>
        </w:rPr>
        <w:t>„</w:t>
      </w:r>
      <w:r w:rsidR="005474CE" w:rsidRPr="000B59CA">
        <w:rPr>
          <w:rFonts w:ascii="Times New Roman" w:hAnsi="Times New Roman" w:cs="Times New Roman"/>
          <w:sz w:val="24"/>
          <w:szCs w:val="24"/>
        </w:rPr>
        <w:t xml:space="preserve">(2) Sotsiaalkindlustusamet teostab riiklikku järelevalvet käesoleva </w:t>
      </w:r>
      <w:r w:rsidR="005474CE" w:rsidRPr="001234DB">
        <w:rPr>
          <w:rFonts w:ascii="Times New Roman" w:hAnsi="Times New Roman" w:cs="Times New Roman"/>
          <w:sz w:val="24"/>
          <w:szCs w:val="24"/>
        </w:rPr>
        <w:t xml:space="preserve">seaduse § 20 </w:t>
      </w:r>
      <w:r w:rsidR="00283CC6" w:rsidRPr="001234DB">
        <w:rPr>
          <w:rFonts w:ascii="Times New Roman" w:hAnsi="Times New Roman" w:cs="Times New Roman"/>
          <w:sz w:val="24"/>
          <w:szCs w:val="24"/>
        </w:rPr>
        <w:t>lõigetes 1–3, §-</w:t>
      </w:r>
      <w:r w:rsidR="00283CC6">
        <w:rPr>
          <w:rFonts w:ascii="Times New Roman" w:hAnsi="Times New Roman" w:cs="Times New Roman"/>
          <w:sz w:val="24"/>
          <w:szCs w:val="24"/>
        </w:rPr>
        <w:t>s</w:t>
      </w:r>
      <w:r w:rsidR="005474CE" w:rsidRPr="000B59CA">
        <w:rPr>
          <w:rFonts w:ascii="Times New Roman" w:hAnsi="Times New Roman" w:cs="Times New Roman"/>
          <w:sz w:val="24"/>
          <w:szCs w:val="24"/>
        </w:rPr>
        <w:t xml:space="preserve"> 21, §</w:t>
      </w:r>
      <w:r w:rsidR="00F63E19">
        <w:rPr>
          <w:rFonts w:ascii="Times New Roman" w:hAnsi="Times New Roman" w:cs="Times New Roman"/>
          <w:sz w:val="24"/>
          <w:szCs w:val="24"/>
        </w:rPr>
        <w:t> </w:t>
      </w:r>
      <w:r w:rsidR="005474CE" w:rsidRPr="000B59CA">
        <w:rPr>
          <w:rFonts w:ascii="Times New Roman" w:hAnsi="Times New Roman" w:cs="Times New Roman"/>
          <w:sz w:val="24"/>
          <w:szCs w:val="24"/>
        </w:rPr>
        <w:t>22 lõigetes 2–4, § 24 lõikes 3, §-</w:t>
      </w:r>
      <w:r w:rsidR="004366B4">
        <w:rPr>
          <w:rFonts w:ascii="Times New Roman" w:hAnsi="Times New Roman" w:cs="Times New Roman"/>
          <w:sz w:val="24"/>
          <w:szCs w:val="24"/>
        </w:rPr>
        <w:t>de</w:t>
      </w:r>
      <w:r w:rsidR="00396461">
        <w:rPr>
          <w:rFonts w:ascii="Times New Roman" w:hAnsi="Times New Roman" w:cs="Times New Roman"/>
          <w:sz w:val="24"/>
          <w:szCs w:val="24"/>
        </w:rPr>
        <w:t xml:space="preserve">s </w:t>
      </w:r>
      <w:r w:rsidR="005474CE" w:rsidRPr="000B59CA">
        <w:rPr>
          <w:rFonts w:ascii="Times New Roman" w:hAnsi="Times New Roman" w:cs="Times New Roman"/>
          <w:sz w:val="24"/>
          <w:szCs w:val="24"/>
        </w:rPr>
        <w:t>27</w:t>
      </w:r>
      <w:r w:rsidR="004366B4">
        <w:rPr>
          <w:rFonts w:ascii="Times New Roman" w:hAnsi="Times New Roman" w:cs="Times New Roman"/>
          <w:sz w:val="24"/>
          <w:szCs w:val="24"/>
        </w:rPr>
        <w:t xml:space="preserve"> ja 28</w:t>
      </w:r>
      <w:r w:rsidR="005474CE" w:rsidRPr="000B59CA">
        <w:rPr>
          <w:rFonts w:ascii="Times New Roman" w:hAnsi="Times New Roman" w:cs="Times New Roman"/>
          <w:sz w:val="24"/>
          <w:szCs w:val="24"/>
        </w:rPr>
        <w:t>,</w:t>
      </w:r>
      <w:r w:rsidR="00396461">
        <w:rPr>
          <w:rFonts w:ascii="Times New Roman" w:hAnsi="Times New Roman" w:cs="Times New Roman"/>
          <w:sz w:val="24"/>
          <w:szCs w:val="24"/>
        </w:rPr>
        <w:t xml:space="preserve"> § 29 lõigetes 2, 6 ja 7</w:t>
      </w:r>
      <w:r w:rsidR="00EE2505">
        <w:rPr>
          <w:rFonts w:ascii="Times New Roman" w:hAnsi="Times New Roman" w:cs="Times New Roman"/>
          <w:sz w:val="24"/>
          <w:szCs w:val="24"/>
        </w:rPr>
        <w:t>,</w:t>
      </w:r>
      <w:r w:rsidR="00286889" w:rsidRPr="000B59CA">
        <w:rPr>
          <w:rFonts w:ascii="Times New Roman" w:hAnsi="Times New Roman" w:cs="Times New Roman"/>
          <w:sz w:val="24"/>
          <w:szCs w:val="24"/>
        </w:rPr>
        <w:t xml:space="preserve"> </w:t>
      </w:r>
      <w:r w:rsidR="001515B2">
        <w:rPr>
          <w:rFonts w:ascii="Times New Roman" w:hAnsi="Times New Roman" w:cs="Times New Roman"/>
          <w:sz w:val="24"/>
          <w:szCs w:val="24"/>
        </w:rPr>
        <w:t xml:space="preserve">§-s </w:t>
      </w:r>
      <w:r w:rsidR="005474CE" w:rsidRPr="000B59CA">
        <w:rPr>
          <w:rFonts w:ascii="Times New Roman" w:hAnsi="Times New Roman" w:cs="Times New Roman"/>
          <w:sz w:val="24"/>
          <w:szCs w:val="24"/>
        </w:rPr>
        <w:t xml:space="preserve">31, </w:t>
      </w:r>
      <w:r w:rsidR="00D80B88">
        <w:rPr>
          <w:rFonts w:ascii="Times New Roman" w:hAnsi="Times New Roman" w:cs="Times New Roman"/>
          <w:sz w:val="24"/>
          <w:szCs w:val="24"/>
        </w:rPr>
        <w:t xml:space="preserve">§ 33 lõikes 4 ning §-des </w:t>
      </w:r>
      <w:r w:rsidR="005474CE" w:rsidRPr="000B59CA">
        <w:rPr>
          <w:rFonts w:ascii="Times New Roman" w:hAnsi="Times New Roman" w:cs="Times New Roman"/>
          <w:sz w:val="24"/>
          <w:szCs w:val="24"/>
        </w:rPr>
        <w:t>36</w:t>
      </w:r>
      <w:r w:rsidR="00185362" w:rsidRPr="000B59CA">
        <w:rPr>
          <w:rFonts w:ascii="Times New Roman" w:hAnsi="Times New Roman" w:cs="Times New Roman"/>
          <w:sz w:val="24"/>
          <w:szCs w:val="24"/>
        </w:rPr>
        <w:t>–</w:t>
      </w:r>
      <w:r w:rsidR="005474CE" w:rsidRPr="000B59CA">
        <w:rPr>
          <w:rFonts w:ascii="Times New Roman" w:hAnsi="Times New Roman" w:cs="Times New Roman"/>
          <w:sz w:val="24"/>
          <w:szCs w:val="24"/>
        </w:rPr>
        <w:t>37 sätestatud nõuete täitmise üle.</w:t>
      </w:r>
      <w:r w:rsidRPr="000B59CA">
        <w:rPr>
          <w:rFonts w:ascii="Times New Roman" w:hAnsi="Times New Roman" w:cs="Times New Roman"/>
          <w:sz w:val="24"/>
          <w:szCs w:val="24"/>
        </w:rPr>
        <w:t>“;</w:t>
      </w:r>
    </w:p>
    <w:p w14:paraId="59530435" w14:textId="77777777" w:rsidR="00FF07F7" w:rsidRDefault="00FF07F7" w:rsidP="000B59CA">
      <w:pPr>
        <w:spacing w:after="0" w:line="240" w:lineRule="auto"/>
        <w:jc w:val="both"/>
        <w:rPr>
          <w:rFonts w:ascii="Times New Roman" w:hAnsi="Times New Roman" w:cs="Times New Roman"/>
          <w:b/>
          <w:sz w:val="24"/>
          <w:szCs w:val="24"/>
        </w:rPr>
      </w:pPr>
    </w:p>
    <w:p w14:paraId="1F5D4B80" w14:textId="6F191671" w:rsidR="000B59CA" w:rsidRPr="00232A94" w:rsidRDefault="003F33C9" w:rsidP="000B59C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00FF07F7">
        <w:rPr>
          <w:rFonts w:ascii="Times New Roman" w:hAnsi="Times New Roman" w:cs="Times New Roman"/>
          <w:b/>
          <w:sz w:val="24"/>
          <w:szCs w:val="24"/>
        </w:rPr>
        <w:t>6</w:t>
      </w:r>
      <w:r w:rsidR="000B59CA" w:rsidRPr="00232A94">
        <w:rPr>
          <w:rFonts w:ascii="Times New Roman" w:hAnsi="Times New Roman" w:cs="Times New Roman"/>
          <w:b/>
          <w:sz w:val="24"/>
          <w:szCs w:val="24"/>
        </w:rPr>
        <w:t>)</w:t>
      </w:r>
      <w:r w:rsidR="000B59CA" w:rsidRPr="00232A94">
        <w:rPr>
          <w:rFonts w:ascii="Times New Roman" w:hAnsi="Times New Roman" w:cs="Times New Roman"/>
          <w:sz w:val="24"/>
          <w:szCs w:val="24"/>
        </w:rPr>
        <w:t xml:space="preserve"> paragrahvi 40</w:t>
      </w:r>
      <w:r w:rsidR="000B59CA" w:rsidRPr="00232A94">
        <w:rPr>
          <w:rFonts w:ascii="Times New Roman" w:hAnsi="Times New Roman" w:cs="Times New Roman"/>
          <w:sz w:val="24"/>
          <w:szCs w:val="24"/>
          <w:vertAlign w:val="superscript"/>
        </w:rPr>
        <w:t>1</w:t>
      </w:r>
      <w:r w:rsidR="000B59CA" w:rsidRPr="00232A94">
        <w:rPr>
          <w:rFonts w:ascii="Times New Roman" w:hAnsi="Times New Roman" w:cs="Times New Roman"/>
          <w:sz w:val="24"/>
          <w:szCs w:val="24"/>
        </w:rPr>
        <w:t xml:space="preserve"> </w:t>
      </w:r>
      <w:r w:rsidR="001D23C3">
        <w:rPr>
          <w:rFonts w:ascii="Times New Roman" w:hAnsi="Times New Roman" w:cs="Times New Roman"/>
          <w:sz w:val="24"/>
          <w:szCs w:val="24"/>
        </w:rPr>
        <w:t xml:space="preserve">tekst loetakse lõikeks 1 ning paragrahvi </w:t>
      </w:r>
      <w:r w:rsidR="000B59CA" w:rsidRPr="00232A94">
        <w:rPr>
          <w:rFonts w:ascii="Times New Roman" w:hAnsi="Times New Roman" w:cs="Times New Roman"/>
          <w:sz w:val="24"/>
          <w:szCs w:val="24"/>
        </w:rPr>
        <w:t xml:space="preserve">täiendatakse </w:t>
      </w:r>
      <w:r w:rsidR="08B759E9" w:rsidRPr="00232A94">
        <w:rPr>
          <w:rFonts w:ascii="Times New Roman" w:hAnsi="Times New Roman" w:cs="Times New Roman"/>
          <w:sz w:val="24"/>
          <w:szCs w:val="24"/>
        </w:rPr>
        <w:t>lõi</w:t>
      </w:r>
      <w:r w:rsidR="001D23C3">
        <w:rPr>
          <w:rFonts w:ascii="Times New Roman" w:hAnsi="Times New Roman" w:cs="Times New Roman"/>
          <w:sz w:val="24"/>
          <w:szCs w:val="24"/>
        </w:rPr>
        <w:t>getega</w:t>
      </w:r>
      <w:r w:rsidR="08B759E9" w:rsidRPr="00232A94">
        <w:rPr>
          <w:rFonts w:ascii="Times New Roman" w:hAnsi="Times New Roman" w:cs="Times New Roman"/>
          <w:sz w:val="24"/>
          <w:szCs w:val="24"/>
        </w:rPr>
        <w:t xml:space="preserve"> 2</w:t>
      </w:r>
      <w:r w:rsidR="009F79FC">
        <w:rPr>
          <w:rFonts w:ascii="Times New Roman" w:hAnsi="Times New Roman" w:cs="Times New Roman"/>
          <w:sz w:val="24"/>
          <w:szCs w:val="24"/>
        </w:rPr>
        <w:t xml:space="preserve"> ja </w:t>
      </w:r>
      <w:r w:rsidR="00113E2D">
        <w:rPr>
          <w:rFonts w:ascii="Times New Roman" w:hAnsi="Times New Roman" w:cs="Times New Roman"/>
          <w:sz w:val="24"/>
          <w:szCs w:val="24"/>
        </w:rPr>
        <w:t>3</w:t>
      </w:r>
      <w:r w:rsidR="001D23C3">
        <w:rPr>
          <w:rFonts w:ascii="Times New Roman" w:hAnsi="Times New Roman" w:cs="Times New Roman"/>
          <w:sz w:val="24"/>
          <w:szCs w:val="24"/>
        </w:rPr>
        <w:t xml:space="preserve"> </w:t>
      </w:r>
      <w:r w:rsidR="000B59CA" w:rsidRPr="00232A94">
        <w:rPr>
          <w:rFonts w:ascii="Times New Roman" w:hAnsi="Times New Roman" w:cs="Times New Roman"/>
          <w:sz w:val="24"/>
          <w:szCs w:val="24"/>
        </w:rPr>
        <w:t>järgmises sõnastuses:</w:t>
      </w:r>
    </w:p>
    <w:p w14:paraId="535A2B54" w14:textId="77777777" w:rsidR="005E7A2B" w:rsidRPr="00232A94" w:rsidRDefault="005E7A2B" w:rsidP="000B59CA">
      <w:pPr>
        <w:spacing w:after="0" w:line="240" w:lineRule="auto"/>
        <w:jc w:val="both"/>
        <w:rPr>
          <w:rFonts w:ascii="Times New Roman" w:hAnsi="Times New Roman" w:cs="Times New Roman"/>
          <w:sz w:val="24"/>
          <w:szCs w:val="24"/>
        </w:rPr>
      </w:pPr>
    </w:p>
    <w:p w14:paraId="1B9FBCF1" w14:textId="21B8CB4A" w:rsidR="00F94665" w:rsidRDefault="000B59CA" w:rsidP="000B59CA">
      <w:pPr>
        <w:spacing w:after="0" w:line="240" w:lineRule="auto"/>
        <w:jc w:val="both"/>
        <w:rPr>
          <w:rFonts w:ascii="Times New Roman" w:hAnsi="Times New Roman" w:cs="Times New Roman"/>
          <w:sz w:val="24"/>
          <w:szCs w:val="24"/>
        </w:rPr>
      </w:pPr>
      <w:r w:rsidRPr="00232A94">
        <w:rPr>
          <w:rFonts w:ascii="Times New Roman" w:hAnsi="Times New Roman" w:cs="Times New Roman"/>
          <w:sz w:val="24"/>
          <w:szCs w:val="24"/>
        </w:rPr>
        <w:t>„(</w:t>
      </w:r>
      <w:r w:rsidR="006A0085">
        <w:rPr>
          <w:rFonts w:ascii="Times New Roman" w:hAnsi="Times New Roman" w:cs="Times New Roman"/>
          <w:sz w:val="24"/>
          <w:szCs w:val="24"/>
        </w:rPr>
        <w:t>2</w:t>
      </w:r>
      <w:r w:rsidRPr="00232A94">
        <w:rPr>
          <w:rFonts w:ascii="Times New Roman" w:hAnsi="Times New Roman" w:cs="Times New Roman"/>
          <w:sz w:val="24"/>
          <w:szCs w:val="24"/>
        </w:rPr>
        <w:t xml:space="preserve">) </w:t>
      </w:r>
      <w:r w:rsidR="00340C61" w:rsidRPr="00340C61">
        <w:rPr>
          <w:rFonts w:ascii="Times New Roman" w:hAnsi="Times New Roman" w:cs="Times New Roman"/>
          <w:sz w:val="24"/>
          <w:szCs w:val="24"/>
        </w:rPr>
        <w:t>Lastele sotsiaalteenuseid osutava lasteasutuse üle haldusjärelevalve teostamisel on Sotsiaalkindlustusametil lisaks käesoleva paragrahvi lõikes 1 sätestatule õigus ilma lasteasutuse esindaja juuresolekuta küsida selgitusi lastelt, kes viibivad lasteasutuses teenuse saamise eesmärgil, ja nende seaduslikelt esindajatelt.</w:t>
      </w:r>
      <w:r w:rsidR="00FD44C3">
        <w:rPr>
          <w:rFonts w:ascii="Times New Roman" w:hAnsi="Times New Roman" w:cs="Times New Roman"/>
          <w:sz w:val="24"/>
          <w:szCs w:val="24"/>
        </w:rPr>
        <w:t xml:space="preserve"> </w:t>
      </w:r>
      <w:r w:rsidR="00557FA6" w:rsidRPr="00842F04">
        <w:rPr>
          <w:rFonts w:ascii="Times New Roman" w:hAnsi="Times New Roman" w:cs="Times New Roman"/>
          <w:sz w:val="24"/>
          <w:szCs w:val="24"/>
        </w:rPr>
        <w:t>L</w:t>
      </w:r>
      <w:r w:rsidR="00460CF3" w:rsidRPr="00842F04">
        <w:rPr>
          <w:rFonts w:ascii="Times New Roman" w:hAnsi="Times New Roman" w:cs="Times New Roman"/>
          <w:sz w:val="24"/>
          <w:szCs w:val="24"/>
        </w:rPr>
        <w:t>apse</w:t>
      </w:r>
      <w:r w:rsidR="008F70D6" w:rsidRPr="00842F04">
        <w:rPr>
          <w:rFonts w:ascii="Times New Roman" w:hAnsi="Times New Roman" w:cs="Times New Roman"/>
          <w:sz w:val="24"/>
          <w:szCs w:val="24"/>
        </w:rPr>
        <w:t>lt selgitus</w:t>
      </w:r>
      <w:r w:rsidR="00984BEB" w:rsidRPr="00842F04">
        <w:rPr>
          <w:rFonts w:ascii="Times New Roman" w:hAnsi="Times New Roman" w:cs="Times New Roman"/>
          <w:sz w:val="24"/>
          <w:szCs w:val="24"/>
        </w:rPr>
        <w:t>te</w:t>
      </w:r>
      <w:r w:rsidR="008F70D6">
        <w:rPr>
          <w:rFonts w:ascii="Times New Roman" w:hAnsi="Times New Roman" w:cs="Times New Roman"/>
          <w:sz w:val="24"/>
          <w:szCs w:val="24"/>
        </w:rPr>
        <w:t xml:space="preserve"> küsi</w:t>
      </w:r>
      <w:r w:rsidR="00984BEB">
        <w:rPr>
          <w:rFonts w:ascii="Times New Roman" w:hAnsi="Times New Roman" w:cs="Times New Roman"/>
          <w:sz w:val="24"/>
          <w:szCs w:val="24"/>
        </w:rPr>
        <w:t>miseks</w:t>
      </w:r>
      <w:r w:rsidR="008F70D6">
        <w:rPr>
          <w:rFonts w:ascii="Times New Roman" w:hAnsi="Times New Roman" w:cs="Times New Roman"/>
          <w:sz w:val="24"/>
          <w:szCs w:val="24"/>
        </w:rPr>
        <w:t xml:space="preserve"> </w:t>
      </w:r>
      <w:r w:rsidR="00984BEB">
        <w:rPr>
          <w:rFonts w:ascii="Times New Roman" w:hAnsi="Times New Roman" w:cs="Times New Roman"/>
          <w:sz w:val="24"/>
          <w:szCs w:val="24"/>
        </w:rPr>
        <w:t xml:space="preserve">peab </w:t>
      </w:r>
      <w:r w:rsidR="00822040">
        <w:rPr>
          <w:rFonts w:ascii="Times New Roman" w:hAnsi="Times New Roman" w:cs="Times New Roman"/>
          <w:sz w:val="24"/>
          <w:szCs w:val="24"/>
        </w:rPr>
        <w:t>Sotsiaalkindlustusameti ametnikul</w:t>
      </w:r>
      <w:r w:rsidR="00460CF3">
        <w:rPr>
          <w:rFonts w:ascii="Times New Roman" w:hAnsi="Times New Roman" w:cs="Times New Roman"/>
          <w:sz w:val="24"/>
          <w:szCs w:val="24"/>
        </w:rPr>
        <w:t xml:space="preserve"> olema asjakohane väljaõpe</w:t>
      </w:r>
      <w:r w:rsidR="00586DCF">
        <w:rPr>
          <w:rFonts w:ascii="Times New Roman" w:hAnsi="Times New Roman" w:cs="Times New Roman"/>
          <w:sz w:val="24"/>
          <w:szCs w:val="24"/>
        </w:rPr>
        <w:t>.</w:t>
      </w:r>
    </w:p>
    <w:p w14:paraId="17DBD7D6" w14:textId="77777777" w:rsidR="00A83D34" w:rsidRDefault="00A83D34" w:rsidP="000B59CA">
      <w:pPr>
        <w:spacing w:after="0" w:line="240" w:lineRule="auto"/>
        <w:jc w:val="both"/>
        <w:rPr>
          <w:rFonts w:ascii="Times New Roman" w:hAnsi="Times New Roman" w:cs="Times New Roman"/>
          <w:sz w:val="24"/>
          <w:szCs w:val="24"/>
        </w:rPr>
      </w:pPr>
    </w:p>
    <w:p w14:paraId="212E291B" w14:textId="3FB1F07B" w:rsidR="00D42F75" w:rsidRDefault="00F94665" w:rsidP="00D878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D8788C" w:rsidRPr="00D8788C">
        <w:t xml:space="preserve"> </w:t>
      </w:r>
      <w:r w:rsidR="00667EE4" w:rsidRPr="00667EE4">
        <w:rPr>
          <w:rFonts w:ascii="Times New Roman" w:hAnsi="Times New Roman" w:cs="Times New Roman"/>
          <w:sz w:val="24"/>
          <w:szCs w:val="24"/>
        </w:rPr>
        <w:t>Lapse</w:t>
      </w:r>
      <w:r w:rsidR="0067660C">
        <w:rPr>
          <w:rFonts w:ascii="Times New Roman" w:hAnsi="Times New Roman" w:cs="Times New Roman"/>
          <w:sz w:val="24"/>
          <w:szCs w:val="24"/>
        </w:rPr>
        <w:t xml:space="preserve">lt selgituste küsimisel tuleb </w:t>
      </w:r>
      <w:r w:rsidR="00E167A2">
        <w:rPr>
          <w:rFonts w:ascii="Times New Roman" w:hAnsi="Times New Roman" w:cs="Times New Roman"/>
          <w:sz w:val="24"/>
          <w:szCs w:val="24"/>
        </w:rPr>
        <w:t>talle</w:t>
      </w:r>
      <w:r w:rsidR="00EC4E03" w:rsidRPr="00EC4E03">
        <w:rPr>
          <w:rFonts w:ascii="Times New Roman" w:hAnsi="Times New Roman" w:cs="Times New Roman"/>
          <w:sz w:val="24"/>
          <w:szCs w:val="24"/>
        </w:rPr>
        <w:t xml:space="preserve"> </w:t>
      </w:r>
      <w:r w:rsidR="00ED0645">
        <w:rPr>
          <w:rFonts w:ascii="Times New Roman" w:hAnsi="Times New Roman" w:cs="Times New Roman"/>
          <w:sz w:val="24"/>
          <w:szCs w:val="24"/>
        </w:rPr>
        <w:t>selgitada selgituste küsimise</w:t>
      </w:r>
      <w:r w:rsidR="00EC4E03" w:rsidRPr="00EC4E03">
        <w:rPr>
          <w:rFonts w:ascii="Times New Roman" w:hAnsi="Times New Roman" w:cs="Times New Roman"/>
          <w:sz w:val="24"/>
          <w:szCs w:val="24"/>
        </w:rPr>
        <w:t xml:space="preserve"> põhjuseid</w:t>
      </w:r>
      <w:r w:rsidR="003C6EA6">
        <w:rPr>
          <w:rFonts w:ascii="Times New Roman" w:hAnsi="Times New Roman" w:cs="Times New Roman"/>
          <w:sz w:val="24"/>
          <w:szCs w:val="24"/>
        </w:rPr>
        <w:t xml:space="preserve"> ning </w:t>
      </w:r>
      <w:r w:rsidR="00EC4E03" w:rsidRPr="00EC4E03">
        <w:rPr>
          <w:rFonts w:ascii="Times New Roman" w:hAnsi="Times New Roman" w:cs="Times New Roman"/>
          <w:sz w:val="24"/>
          <w:szCs w:val="24"/>
        </w:rPr>
        <w:t>kuulata laps ära tema vanust ja arengutaset arvestades sobival viisil</w:t>
      </w:r>
      <w:r w:rsidR="003C6EA6">
        <w:rPr>
          <w:rFonts w:ascii="Times New Roman" w:hAnsi="Times New Roman" w:cs="Times New Roman"/>
          <w:sz w:val="24"/>
          <w:szCs w:val="24"/>
        </w:rPr>
        <w:t>.“</w:t>
      </w:r>
      <w:r w:rsidR="00D42F75">
        <w:rPr>
          <w:rFonts w:ascii="Times New Roman" w:hAnsi="Times New Roman" w:cs="Times New Roman"/>
          <w:sz w:val="24"/>
          <w:szCs w:val="24"/>
        </w:rPr>
        <w:t>;</w:t>
      </w:r>
    </w:p>
    <w:p w14:paraId="215D1387" w14:textId="77777777" w:rsidR="00D42F75" w:rsidRDefault="00D42F75" w:rsidP="00D8788C">
      <w:pPr>
        <w:spacing w:after="0" w:line="240" w:lineRule="auto"/>
        <w:jc w:val="both"/>
        <w:rPr>
          <w:rFonts w:ascii="Times New Roman" w:hAnsi="Times New Roman" w:cs="Times New Roman"/>
          <w:sz w:val="24"/>
          <w:szCs w:val="24"/>
        </w:rPr>
      </w:pPr>
    </w:p>
    <w:p w14:paraId="051E9DE4" w14:textId="495B96EC" w:rsidR="00EE371D" w:rsidRDefault="00D42F75" w:rsidP="00D8788C">
      <w:pPr>
        <w:spacing w:after="0" w:line="240" w:lineRule="auto"/>
        <w:jc w:val="both"/>
        <w:rPr>
          <w:rFonts w:ascii="Times New Roman" w:hAnsi="Times New Roman" w:cs="Times New Roman"/>
          <w:sz w:val="24"/>
          <w:szCs w:val="24"/>
        </w:rPr>
      </w:pPr>
      <w:r w:rsidRPr="005B12FB">
        <w:rPr>
          <w:rFonts w:ascii="Times New Roman" w:hAnsi="Times New Roman" w:cs="Times New Roman"/>
          <w:b/>
          <w:bCs/>
          <w:sz w:val="24"/>
          <w:szCs w:val="24"/>
        </w:rPr>
        <w:t>1</w:t>
      </w:r>
      <w:r w:rsidR="00FF07F7">
        <w:rPr>
          <w:rFonts w:ascii="Times New Roman" w:hAnsi="Times New Roman" w:cs="Times New Roman"/>
          <w:b/>
          <w:bCs/>
          <w:sz w:val="24"/>
          <w:szCs w:val="24"/>
        </w:rPr>
        <w:t>7</w:t>
      </w:r>
      <w:r w:rsidRPr="005B12FB">
        <w:rPr>
          <w:rFonts w:ascii="Times New Roman" w:hAnsi="Times New Roman" w:cs="Times New Roman"/>
          <w:b/>
          <w:bCs/>
          <w:sz w:val="24"/>
          <w:szCs w:val="24"/>
        </w:rPr>
        <w:t>)</w:t>
      </w:r>
      <w:r w:rsidR="00EE371D">
        <w:rPr>
          <w:rFonts w:ascii="Times New Roman" w:hAnsi="Times New Roman" w:cs="Times New Roman"/>
          <w:sz w:val="24"/>
          <w:szCs w:val="24"/>
        </w:rPr>
        <w:t xml:space="preserve"> seadust täiendatakse §-ga 41</w:t>
      </w:r>
      <w:r w:rsidR="00EE371D" w:rsidRPr="0038492E">
        <w:rPr>
          <w:rFonts w:ascii="Times New Roman" w:hAnsi="Times New Roman" w:cs="Times New Roman"/>
          <w:sz w:val="24"/>
          <w:szCs w:val="24"/>
          <w:vertAlign w:val="superscript"/>
        </w:rPr>
        <w:t>3</w:t>
      </w:r>
      <w:r w:rsidR="00EE371D">
        <w:rPr>
          <w:rFonts w:ascii="Times New Roman" w:hAnsi="Times New Roman" w:cs="Times New Roman"/>
          <w:sz w:val="24"/>
          <w:szCs w:val="24"/>
        </w:rPr>
        <w:t xml:space="preserve"> järgmises sõnastuses:</w:t>
      </w:r>
    </w:p>
    <w:p w14:paraId="0AC66C48" w14:textId="77777777" w:rsidR="00DB3227" w:rsidRDefault="00DB3227" w:rsidP="00D8788C">
      <w:pPr>
        <w:spacing w:after="0" w:line="240" w:lineRule="auto"/>
        <w:jc w:val="both"/>
        <w:rPr>
          <w:rFonts w:ascii="Times New Roman" w:hAnsi="Times New Roman" w:cs="Times New Roman"/>
          <w:sz w:val="24"/>
          <w:szCs w:val="24"/>
        </w:rPr>
      </w:pPr>
    </w:p>
    <w:p w14:paraId="286F492A" w14:textId="721D9004" w:rsidR="00D835C9" w:rsidRPr="00DB3227" w:rsidRDefault="00EE371D" w:rsidP="00D8788C">
      <w:pPr>
        <w:spacing w:after="0" w:line="240" w:lineRule="auto"/>
        <w:jc w:val="both"/>
        <w:rPr>
          <w:rFonts w:ascii="Times New Roman" w:hAnsi="Times New Roman" w:cs="Times New Roman"/>
          <w:b/>
          <w:bCs/>
          <w:sz w:val="24"/>
          <w:szCs w:val="24"/>
        </w:rPr>
      </w:pPr>
      <w:r w:rsidRPr="00FD023B">
        <w:rPr>
          <w:rFonts w:ascii="Times New Roman" w:hAnsi="Times New Roman" w:cs="Times New Roman"/>
          <w:sz w:val="24"/>
          <w:szCs w:val="24"/>
        </w:rPr>
        <w:t>„</w:t>
      </w:r>
      <w:r w:rsidR="0038492E" w:rsidRPr="00FD023B">
        <w:rPr>
          <w:rFonts w:ascii="Times New Roman" w:hAnsi="Times New Roman" w:cs="Times New Roman"/>
          <w:b/>
          <w:bCs/>
          <w:sz w:val="24"/>
          <w:szCs w:val="24"/>
        </w:rPr>
        <w:t>§ 41</w:t>
      </w:r>
      <w:r w:rsidR="00DB3227" w:rsidRPr="00FD023B">
        <w:rPr>
          <w:rFonts w:ascii="Times New Roman" w:hAnsi="Times New Roman" w:cs="Times New Roman"/>
          <w:b/>
          <w:bCs/>
          <w:sz w:val="24"/>
          <w:szCs w:val="24"/>
          <w:vertAlign w:val="superscript"/>
        </w:rPr>
        <w:t>3</w:t>
      </w:r>
      <w:r w:rsidR="0038492E" w:rsidRPr="00FD023B">
        <w:rPr>
          <w:rFonts w:ascii="Times New Roman" w:hAnsi="Times New Roman" w:cs="Times New Roman"/>
          <w:b/>
          <w:bCs/>
          <w:sz w:val="24"/>
          <w:szCs w:val="24"/>
        </w:rPr>
        <w:t xml:space="preserve">. </w:t>
      </w:r>
      <w:r w:rsidR="00DB3227" w:rsidRPr="00FD023B">
        <w:rPr>
          <w:rFonts w:ascii="Times New Roman" w:hAnsi="Times New Roman" w:cs="Times New Roman"/>
          <w:b/>
          <w:bCs/>
          <w:sz w:val="24"/>
          <w:szCs w:val="24"/>
        </w:rPr>
        <w:t xml:space="preserve">Lastekaitsetöötaja nõuete kohaldamine Sotsiaalkindlustusameti </w:t>
      </w:r>
      <w:r w:rsidR="00652C93">
        <w:rPr>
          <w:rFonts w:ascii="Times New Roman" w:hAnsi="Times New Roman" w:cs="Times New Roman"/>
          <w:b/>
          <w:bCs/>
          <w:sz w:val="24"/>
          <w:szCs w:val="24"/>
        </w:rPr>
        <w:t>t</w:t>
      </w:r>
      <w:r w:rsidR="00C01766">
        <w:rPr>
          <w:rFonts w:ascii="Times New Roman" w:hAnsi="Times New Roman" w:cs="Times New Roman"/>
          <w:b/>
          <w:bCs/>
          <w:sz w:val="24"/>
          <w:szCs w:val="24"/>
        </w:rPr>
        <w:t>eenistujatele</w:t>
      </w:r>
    </w:p>
    <w:p w14:paraId="215F9C08" w14:textId="77777777" w:rsidR="00D835C9" w:rsidRDefault="00D835C9" w:rsidP="00D8788C">
      <w:pPr>
        <w:spacing w:after="0" w:line="240" w:lineRule="auto"/>
        <w:jc w:val="both"/>
        <w:rPr>
          <w:rFonts w:ascii="Times New Roman" w:hAnsi="Times New Roman" w:cs="Times New Roman"/>
          <w:sz w:val="24"/>
          <w:szCs w:val="24"/>
        </w:rPr>
      </w:pPr>
    </w:p>
    <w:p w14:paraId="39CD3A24" w14:textId="3A77C1B4" w:rsidR="00667EE4" w:rsidRPr="00232A94" w:rsidRDefault="00D42F75" w:rsidP="00D8788C">
      <w:pPr>
        <w:spacing w:after="0" w:line="240" w:lineRule="auto"/>
        <w:jc w:val="both"/>
        <w:rPr>
          <w:rFonts w:ascii="Times New Roman" w:hAnsi="Times New Roman" w:cs="Times New Roman"/>
          <w:sz w:val="24"/>
          <w:szCs w:val="24"/>
        </w:rPr>
      </w:pPr>
      <w:r w:rsidRPr="00D5614A">
        <w:rPr>
          <w:rFonts w:ascii="Times New Roman" w:hAnsi="Times New Roman" w:cs="Times New Roman"/>
          <w:sz w:val="24"/>
          <w:szCs w:val="24"/>
        </w:rPr>
        <w:lastRenderedPageBreak/>
        <w:t xml:space="preserve">Isik, kes täidab Sotsiaalkindlustusametis </w:t>
      </w:r>
      <w:r w:rsidR="00B739BA">
        <w:rPr>
          <w:rFonts w:ascii="Times New Roman" w:hAnsi="Times New Roman" w:cs="Times New Roman"/>
          <w:sz w:val="24"/>
          <w:szCs w:val="24"/>
        </w:rPr>
        <w:t xml:space="preserve">käesoleva </w:t>
      </w:r>
      <w:r w:rsidRPr="00D5614A">
        <w:rPr>
          <w:rFonts w:ascii="Times New Roman" w:hAnsi="Times New Roman" w:cs="Times New Roman"/>
          <w:sz w:val="24"/>
          <w:szCs w:val="24"/>
        </w:rPr>
        <w:t>seaduse § 15 lõike 2 punktis 3 ja lõikes 5 ning §-</w:t>
      </w:r>
      <w:r w:rsidR="004F6819">
        <w:rPr>
          <w:rFonts w:ascii="Times New Roman" w:hAnsi="Times New Roman" w:cs="Times New Roman"/>
          <w:sz w:val="24"/>
          <w:szCs w:val="24"/>
        </w:rPr>
        <w:t>de</w:t>
      </w:r>
      <w:r w:rsidRPr="00D5614A">
        <w:rPr>
          <w:rFonts w:ascii="Times New Roman" w:hAnsi="Times New Roman" w:cs="Times New Roman"/>
          <w:sz w:val="24"/>
          <w:szCs w:val="24"/>
        </w:rPr>
        <w:t xml:space="preserve">s </w:t>
      </w:r>
      <w:r w:rsidR="004F6819">
        <w:rPr>
          <w:rFonts w:ascii="Times New Roman" w:hAnsi="Times New Roman" w:cs="Times New Roman"/>
          <w:sz w:val="24"/>
          <w:szCs w:val="24"/>
        </w:rPr>
        <w:t>29</w:t>
      </w:r>
      <w:r w:rsidR="004F6819" w:rsidRPr="004F6819">
        <w:rPr>
          <w:rFonts w:ascii="Times New Roman" w:hAnsi="Times New Roman" w:cs="Times New Roman"/>
          <w:sz w:val="24"/>
          <w:szCs w:val="24"/>
          <w:vertAlign w:val="superscript"/>
        </w:rPr>
        <w:t>1</w:t>
      </w:r>
      <w:r w:rsidR="004F6819">
        <w:rPr>
          <w:rFonts w:ascii="Times New Roman" w:hAnsi="Times New Roman" w:cs="Times New Roman"/>
          <w:sz w:val="24"/>
          <w:szCs w:val="24"/>
        </w:rPr>
        <w:t xml:space="preserve"> ja </w:t>
      </w:r>
      <w:r w:rsidRPr="00D5614A">
        <w:rPr>
          <w:rFonts w:ascii="Times New Roman" w:hAnsi="Times New Roman" w:cs="Times New Roman"/>
          <w:sz w:val="24"/>
          <w:szCs w:val="24"/>
        </w:rPr>
        <w:t xml:space="preserve">33 nimetatud ülesandeid, peab vastama </w:t>
      </w:r>
      <w:r w:rsidR="00686D83">
        <w:rPr>
          <w:rFonts w:ascii="Times New Roman" w:hAnsi="Times New Roman" w:cs="Times New Roman"/>
          <w:sz w:val="24"/>
          <w:szCs w:val="24"/>
        </w:rPr>
        <w:t xml:space="preserve">käesoleva </w:t>
      </w:r>
      <w:r w:rsidRPr="00D5614A">
        <w:rPr>
          <w:rFonts w:ascii="Times New Roman" w:hAnsi="Times New Roman" w:cs="Times New Roman"/>
          <w:sz w:val="24"/>
          <w:szCs w:val="24"/>
        </w:rPr>
        <w:t>seaduse §-s 19 sätestatud nõuetele hiljemalt 2028. aasta 1. jaanuari</w:t>
      </w:r>
      <w:r w:rsidR="009C5111">
        <w:rPr>
          <w:rFonts w:ascii="Times New Roman" w:hAnsi="Times New Roman" w:cs="Times New Roman"/>
          <w:sz w:val="24"/>
          <w:szCs w:val="24"/>
        </w:rPr>
        <w:t>l</w:t>
      </w:r>
      <w:r w:rsidR="003C6EA6">
        <w:rPr>
          <w:rFonts w:ascii="Times New Roman" w:hAnsi="Times New Roman" w:cs="Times New Roman"/>
          <w:sz w:val="24"/>
          <w:szCs w:val="24"/>
        </w:rPr>
        <w:t>.</w:t>
      </w:r>
      <w:r w:rsidR="00DB3227">
        <w:rPr>
          <w:rFonts w:ascii="Times New Roman" w:hAnsi="Times New Roman" w:cs="Times New Roman"/>
          <w:sz w:val="24"/>
          <w:szCs w:val="24"/>
        </w:rPr>
        <w:t>“</w:t>
      </w:r>
      <w:r w:rsidR="00A533C6">
        <w:rPr>
          <w:rFonts w:ascii="Times New Roman" w:hAnsi="Times New Roman" w:cs="Times New Roman"/>
          <w:sz w:val="24"/>
          <w:szCs w:val="24"/>
        </w:rPr>
        <w:t>.</w:t>
      </w:r>
    </w:p>
    <w:p w14:paraId="5579B569" w14:textId="77777777" w:rsidR="00AE3ABF" w:rsidRDefault="00AE3ABF" w:rsidP="00F25555">
      <w:pPr>
        <w:spacing w:after="0" w:line="240" w:lineRule="auto"/>
        <w:jc w:val="both"/>
        <w:rPr>
          <w:rFonts w:ascii="Times New Roman" w:hAnsi="Times New Roman" w:cs="Times New Roman"/>
          <w:b/>
          <w:bCs/>
          <w:sz w:val="24"/>
          <w:szCs w:val="24"/>
        </w:rPr>
      </w:pPr>
    </w:p>
    <w:p w14:paraId="7FF1EB4E" w14:textId="48ED1EFA" w:rsidR="00AE3ABF" w:rsidRPr="004B273A" w:rsidRDefault="00AE3ABF" w:rsidP="00AE3AB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AE66FF">
        <w:rPr>
          <w:rFonts w:ascii="Times New Roman" w:hAnsi="Times New Roman" w:cs="Times New Roman"/>
          <w:b/>
          <w:bCs/>
          <w:sz w:val="24"/>
          <w:szCs w:val="24"/>
        </w:rPr>
        <w:t>2</w:t>
      </w:r>
      <w:r>
        <w:rPr>
          <w:rFonts w:ascii="Times New Roman" w:hAnsi="Times New Roman" w:cs="Times New Roman"/>
          <w:b/>
          <w:bCs/>
          <w:sz w:val="24"/>
          <w:szCs w:val="24"/>
        </w:rPr>
        <w:t xml:space="preserve">. </w:t>
      </w:r>
      <w:r w:rsidRPr="004B273A">
        <w:rPr>
          <w:rFonts w:ascii="Times New Roman" w:hAnsi="Times New Roman" w:cs="Times New Roman"/>
          <w:b/>
          <w:bCs/>
          <w:sz w:val="24"/>
          <w:szCs w:val="24"/>
        </w:rPr>
        <w:t>Täitemenetluse seadustiku muutmine</w:t>
      </w:r>
    </w:p>
    <w:p w14:paraId="7EDD02DF" w14:textId="77777777" w:rsidR="00AE3ABF" w:rsidRDefault="00AE3ABF" w:rsidP="00AE3ABF">
      <w:pPr>
        <w:spacing w:after="0" w:line="240" w:lineRule="auto"/>
        <w:jc w:val="both"/>
        <w:rPr>
          <w:rFonts w:ascii="Times New Roman" w:hAnsi="Times New Roman" w:cs="Times New Roman"/>
          <w:sz w:val="24"/>
          <w:szCs w:val="24"/>
        </w:rPr>
      </w:pPr>
    </w:p>
    <w:p w14:paraId="7FC428CF" w14:textId="77777777" w:rsidR="00AE3ABF" w:rsidRDefault="00AE3ABF" w:rsidP="00AE3A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Täitemenetluse </w:t>
      </w:r>
      <w:r w:rsidRPr="009651AE">
        <w:rPr>
          <w:rFonts w:ascii="Times New Roman" w:hAnsi="Times New Roman" w:cs="Times New Roman"/>
          <w:sz w:val="24"/>
          <w:szCs w:val="24"/>
        </w:rPr>
        <w:t>seadus</w:t>
      </w:r>
      <w:r>
        <w:rPr>
          <w:rFonts w:ascii="Times New Roman" w:hAnsi="Times New Roman" w:cs="Times New Roman"/>
          <w:sz w:val="24"/>
          <w:szCs w:val="24"/>
        </w:rPr>
        <w:t>tikus</w:t>
      </w:r>
      <w:r w:rsidRPr="009651AE">
        <w:rPr>
          <w:rFonts w:ascii="Times New Roman" w:hAnsi="Times New Roman" w:cs="Times New Roman"/>
          <w:sz w:val="24"/>
          <w:szCs w:val="24"/>
        </w:rPr>
        <w:t xml:space="preserve"> tehakse järgmised muudatused</w:t>
      </w:r>
      <w:r>
        <w:rPr>
          <w:rFonts w:ascii="Times New Roman" w:hAnsi="Times New Roman" w:cs="Times New Roman"/>
          <w:sz w:val="24"/>
          <w:szCs w:val="24"/>
        </w:rPr>
        <w:t>:</w:t>
      </w:r>
    </w:p>
    <w:p w14:paraId="5DC753C1" w14:textId="235E7A86" w:rsidR="00256DED" w:rsidRPr="00256DED" w:rsidRDefault="00256DED" w:rsidP="00AE3ABF">
      <w:pPr>
        <w:spacing w:after="0" w:line="240" w:lineRule="auto"/>
        <w:jc w:val="both"/>
        <w:rPr>
          <w:rFonts w:ascii="Times New Roman" w:hAnsi="Times New Roman" w:cs="Times New Roman"/>
          <w:sz w:val="24"/>
          <w:szCs w:val="24"/>
        </w:rPr>
      </w:pPr>
    </w:p>
    <w:p w14:paraId="15D2DA5B" w14:textId="59B9A8AF" w:rsidR="004E2DFD" w:rsidRPr="004E2DFD" w:rsidRDefault="004E2DFD" w:rsidP="004E2DFD">
      <w:pPr>
        <w:spacing w:after="0" w:line="240" w:lineRule="auto"/>
        <w:jc w:val="both"/>
        <w:rPr>
          <w:rFonts w:ascii="Times New Roman" w:hAnsi="Times New Roman" w:cs="Times New Roman"/>
          <w:sz w:val="24"/>
          <w:szCs w:val="24"/>
        </w:rPr>
      </w:pPr>
      <w:r w:rsidRPr="004E2DFD">
        <w:rPr>
          <w:rFonts w:ascii="Times New Roman" w:hAnsi="Times New Roman" w:cs="Times New Roman"/>
          <w:b/>
          <w:bCs/>
          <w:sz w:val="24"/>
          <w:szCs w:val="24"/>
        </w:rPr>
        <w:t xml:space="preserve">1) </w:t>
      </w:r>
      <w:r w:rsidRPr="004E2DFD">
        <w:rPr>
          <w:rFonts w:ascii="Times New Roman" w:hAnsi="Times New Roman" w:cs="Times New Roman"/>
          <w:sz w:val="24"/>
          <w:szCs w:val="24"/>
        </w:rPr>
        <w:t>paragrahv</w:t>
      </w:r>
      <w:r w:rsidR="00C0747B">
        <w:rPr>
          <w:rFonts w:ascii="Times New Roman" w:hAnsi="Times New Roman" w:cs="Times New Roman"/>
          <w:sz w:val="24"/>
          <w:szCs w:val="24"/>
        </w:rPr>
        <w:t>i</w:t>
      </w:r>
      <w:r w:rsidRPr="004E2DFD">
        <w:rPr>
          <w:rFonts w:ascii="Times New Roman" w:hAnsi="Times New Roman" w:cs="Times New Roman"/>
          <w:sz w:val="24"/>
          <w:szCs w:val="24"/>
        </w:rPr>
        <w:t xml:space="preserve"> 27 </w:t>
      </w:r>
      <w:r w:rsidR="00C0747B">
        <w:rPr>
          <w:rFonts w:ascii="Times New Roman" w:hAnsi="Times New Roman" w:cs="Times New Roman"/>
          <w:sz w:val="24"/>
          <w:szCs w:val="24"/>
        </w:rPr>
        <w:t xml:space="preserve">tekst </w:t>
      </w:r>
      <w:r w:rsidRPr="004E2DFD">
        <w:rPr>
          <w:rFonts w:ascii="Times New Roman" w:hAnsi="Times New Roman" w:cs="Times New Roman"/>
          <w:sz w:val="24"/>
          <w:szCs w:val="24"/>
        </w:rPr>
        <w:t>muudetakse ja sõnastatakse järgmiselt:</w:t>
      </w:r>
    </w:p>
    <w:p w14:paraId="550F99E8" w14:textId="42893052" w:rsidR="004E2DFD" w:rsidRPr="004E2DFD" w:rsidRDefault="004E2DFD" w:rsidP="004E2DFD">
      <w:pPr>
        <w:spacing w:after="0" w:line="240" w:lineRule="auto"/>
        <w:jc w:val="both"/>
        <w:rPr>
          <w:rFonts w:ascii="Times New Roman" w:hAnsi="Times New Roman" w:cs="Times New Roman"/>
          <w:sz w:val="24"/>
          <w:szCs w:val="24"/>
        </w:rPr>
      </w:pPr>
    </w:p>
    <w:p w14:paraId="2CD0CE3E" w14:textId="2D96185E" w:rsidR="00416F1E" w:rsidRDefault="004E2DFD" w:rsidP="00416F1E">
      <w:pPr>
        <w:spacing w:after="0" w:line="240" w:lineRule="auto"/>
        <w:jc w:val="both"/>
        <w:rPr>
          <w:rFonts w:ascii="Times New Roman" w:hAnsi="Times New Roman" w:cs="Times New Roman"/>
          <w:sz w:val="24"/>
          <w:szCs w:val="24"/>
        </w:rPr>
      </w:pPr>
      <w:r w:rsidRPr="004E2DFD">
        <w:rPr>
          <w:rFonts w:ascii="Times New Roman" w:hAnsi="Times New Roman" w:cs="Times New Roman"/>
          <w:sz w:val="24"/>
          <w:szCs w:val="24"/>
        </w:rPr>
        <w:t>„</w:t>
      </w:r>
      <w:r w:rsidR="00416F1E" w:rsidRPr="00416F1E">
        <w:rPr>
          <w:rFonts w:ascii="Times New Roman" w:hAnsi="Times New Roman" w:cs="Times New Roman"/>
          <w:sz w:val="24"/>
          <w:szCs w:val="24"/>
        </w:rPr>
        <w:t>(1)</w:t>
      </w:r>
      <w:r w:rsidR="009223E9">
        <w:rPr>
          <w:rFonts w:ascii="Times New Roman" w:hAnsi="Times New Roman" w:cs="Times New Roman"/>
          <w:sz w:val="24"/>
          <w:szCs w:val="24"/>
        </w:rPr>
        <w:t xml:space="preserve"> </w:t>
      </w:r>
      <w:r w:rsidR="00416F1E" w:rsidRPr="00416F1E">
        <w:rPr>
          <w:rFonts w:ascii="Times New Roman" w:hAnsi="Times New Roman" w:cs="Times New Roman"/>
          <w:sz w:val="24"/>
          <w:szCs w:val="24"/>
        </w:rPr>
        <w:t>Kohtutäituril on õigus eemaldada täitetoimingut takistav isik. Kui täitmist takistatakse või kui takistamist on alust eeldada, võib kohtutäitur taotleda politseiametniku kaasamist täitetoimingusse.</w:t>
      </w:r>
    </w:p>
    <w:p w14:paraId="35383811" w14:textId="77777777" w:rsidR="00416F1E" w:rsidRPr="00416F1E" w:rsidRDefault="00416F1E" w:rsidP="00416F1E">
      <w:pPr>
        <w:spacing w:after="0" w:line="240" w:lineRule="auto"/>
        <w:jc w:val="both"/>
        <w:rPr>
          <w:rFonts w:ascii="Times New Roman" w:hAnsi="Times New Roman" w:cs="Times New Roman"/>
          <w:sz w:val="24"/>
          <w:szCs w:val="24"/>
        </w:rPr>
      </w:pPr>
    </w:p>
    <w:p w14:paraId="6184E2C2" w14:textId="71FE7502" w:rsidR="00416F1E" w:rsidRDefault="00416F1E" w:rsidP="00416F1E">
      <w:pPr>
        <w:spacing w:after="0" w:line="240" w:lineRule="auto"/>
        <w:jc w:val="both"/>
        <w:rPr>
          <w:rFonts w:ascii="Times New Roman" w:hAnsi="Times New Roman" w:cs="Times New Roman"/>
          <w:sz w:val="24"/>
          <w:szCs w:val="24"/>
        </w:rPr>
      </w:pPr>
      <w:r w:rsidRPr="00416F1E">
        <w:rPr>
          <w:rFonts w:ascii="Times New Roman" w:hAnsi="Times New Roman" w:cs="Times New Roman"/>
          <w:sz w:val="24"/>
          <w:szCs w:val="24"/>
        </w:rPr>
        <w:t>(2)</w:t>
      </w:r>
      <w:r w:rsidR="009223E9">
        <w:rPr>
          <w:rFonts w:ascii="Times New Roman" w:hAnsi="Times New Roman" w:cs="Times New Roman"/>
          <w:sz w:val="24"/>
          <w:szCs w:val="24"/>
        </w:rPr>
        <w:t xml:space="preserve"> </w:t>
      </w:r>
      <w:r w:rsidRPr="00416F1E">
        <w:rPr>
          <w:rFonts w:ascii="Times New Roman" w:hAnsi="Times New Roman" w:cs="Times New Roman"/>
          <w:sz w:val="24"/>
          <w:szCs w:val="24"/>
        </w:rPr>
        <w:t>Politsei eemaldab kohtutäituri ettepanekul täitmistoimingu juurest isiku, kes täitmist takistab.</w:t>
      </w:r>
    </w:p>
    <w:p w14:paraId="30F6DF6D" w14:textId="77777777" w:rsidR="00416F1E" w:rsidRPr="00416F1E" w:rsidRDefault="00416F1E" w:rsidP="00416F1E">
      <w:pPr>
        <w:spacing w:after="0" w:line="240" w:lineRule="auto"/>
        <w:jc w:val="both"/>
        <w:rPr>
          <w:rFonts w:ascii="Times New Roman" w:hAnsi="Times New Roman" w:cs="Times New Roman"/>
          <w:sz w:val="24"/>
          <w:szCs w:val="24"/>
        </w:rPr>
      </w:pPr>
    </w:p>
    <w:p w14:paraId="313A14CB" w14:textId="424AFA91" w:rsidR="004E2DFD" w:rsidRPr="006E2D35" w:rsidRDefault="00416F1E" w:rsidP="00416F1E">
      <w:pPr>
        <w:spacing w:after="0" w:line="240" w:lineRule="auto"/>
        <w:jc w:val="both"/>
        <w:rPr>
          <w:rFonts w:ascii="Times New Roman" w:hAnsi="Times New Roman" w:cs="Times New Roman"/>
          <w:sz w:val="24"/>
          <w:szCs w:val="24"/>
        </w:rPr>
      </w:pPr>
      <w:r w:rsidRPr="00416F1E">
        <w:rPr>
          <w:rFonts w:ascii="Times New Roman" w:hAnsi="Times New Roman" w:cs="Times New Roman"/>
          <w:sz w:val="24"/>
          <w:szCs w:val="24"/>
        </w:rPr>
        <w:t>(3)</w:t>
      </w:r>
      <w:r w:rsidR="009223E9">
        <w:rPr>
          <w:rFonts w:ascii="Times New Roman" w:hAnsi="Times New Roman" w:cs="Times New Roman"/>
          <w:sz w:val="24"/>
          <w:szCs w:val="24"/>
        </w:rPr>
        <w:t xml:space="preserve"> </w:t>
      </w:r>
      <w:r w:rsidRPr="00416F1E">
        <w:rPr>
          <w:rFonts w:ascii="Times New Roman" w:hAnsi="Times New Roman" w:cs="Times New Roman"/>
          <w:sz w:val="24"/>
          <w:szCs w:val="24"/>
        </w:rPr>
        <w:t>Kui täitedokument näeb ette jõu kasutamise, teeb seda politsei kohtutäituri kaasamisel.</w:t>
      </w:r>
      <w:r w:rsidR="009223E9">
        <w:rPr>
          <w:rFonts w:ascii="Times New Roman" w:hAnsi="Times New Roman" w:cs="Times New Roman"/>
          <w:sz w:val="24"/>
          <w:szCs w:val="24"/>
        </w:rPr>
        <w:t>“;</w:t>
      </w:r>
    </w:p>
    <w:p w14:paraId="1C3C6D7D" w14:textId="240F7F1A" w:rsidR="004E2DFD" w:rsidRPr="004E2DFD" w:rsidRDefault="004E2DFD" w:rsidP="004E2DFD">
      <w:pPr>
        <w:spacing w:after="0" w:line="240" w:lineRule="auto"/>
        <w:jc w:val="both"/>
        <w:rPr>
          <w:rFonts w:ascii="Times New Roman" w:hAnsi="Times New Roman" w:cs="Times New Roman"/>
          <w:sz w:val="24"/>
          <w:szCs w:val="24"/>
        </w:rPr>
      </w:pPr>
    </w:p>
    <w:p w14:paraId="13455495" w14:textId="018BBC99" w:rsidR="004E2DFD" w:rsidRPr="004E2DFD" w:rsidRDefault="004E2DFD" w:rsidP="004E2DFD">
      <w:pPr>
        <w:spacing w:after="0" w:line="240" w:lineRule="auto"/>
        <w:jc w:val="both"/>
        <w:rPr>
          <w:rFonts w:ascii="Times New Roman" w:hAnsi="Times New Roman" w:cs="Times New Roman"/>
          <w:sz w:val="24"/>
          <w:szCs w:val="24"/>
        </w:rPr>
      </w:pPr>
      <w:r w:rsidRPr="004E2DFD">
        <w:rPr>
          <w:rFonts w:ascii="Times New Roman" w:hAnsi="Times New Roman" w:cs="Times New Roman"/>
          <w:b/>
          <w:bCs/>
          <w:sz w:val="24"/>
          <w:szCs w:val="24"/>
        </w:rPr>
        <w:t xml:space="preserve">2) </w:t>
      </w:r>
      <w:r w:rsidRPr="004E2DFD">
        <w:rPr>
          <w:rFonts w:ascii="Times New Roman" w:hAnsi="Times New Roman" w:cs="Times New Roman"/>
          <w:sz w:val="24"/>
          <w:szCs w:val="24"/>
        </w:rPr>
        <w:t>paragrahv</w:t>
      </w:r>
      <w:r w:rsidR="00854AE9">
        <w:rPr>
          <w:rFonts w:ascii="Times New Roman" w:hAnsi="Times New Roman" w:cs="Times New Roman"/>
          <w:sz w:val="24"/>
          <w:szCs w:val="24"/>
        </w:rPr>
        <w:t>i</w:t>
      </w:r>
      <w:r w:rsidRPr="004E2DFD">
        <w:rPr>
          <w:rFonts w:ascii="Times New Roman" w:hAnsi="Times New Roman" w:cs="Times New Roman"/>
          <w:sz w:val="24"/>
          <w:szCs w:val="24"/>
        </w:rPr>
        <w:t xml:space="preserve"> 179 </w:t>
      </w:r>
      <w:r w:rsidR="00854AE9">
        <w:rPr>
          <w:rFonts w:ascii="Times New Roman" w:hAnsi="Times New Roman" w:cs="Times New Roman"/>
          <w:sz w:val="24"/>
          <w:szCs w:val="24"/>
        </w:rPr>
        <w:t xml:space="preserve">tekst </w:t>
      </w:r>
      <w:r w:rsidRPr="004E2DFD">
        <w:rPr>
          <w:rFonts w:ascii="Times New Roman" w:hAnsi="Times New Roman" w:cs="Times New Roman"/>
          <w:sz w:val="24"/>
          <w:szCs w:val="24"/>
        </w:rPr>
        <w:t>muudetakse ja sõnastatakse järgmiselt:</w:t>
      </w:r>
    </w:p>
    <w:p w14:paraId="65CA84EF" w14:textId="68CEFD3D" w:rsidR="004E2DFD" w:rsidRPr="004E2DFD" w:rsidRDefault="004E2DFD" w:rsidP="004E2DFD">
      <w:pPr>
        <w:spacing w:after="0" w:line="240" w:lineRule="auto"/>
        <w:jc w:val="both"/>
        <w:rPr>
          <w:rFonts w:ascii="Times New Roman" w:hAnsi="Times New Roman" w:cs="Times New Roman"/>
          <w:sz w:val="24"/>
          <w:szCs w:val="24"/>
        </w:rPr>
      </w:pPr>
    </w:p>
    <w:p w14:paraId="25864CDB" w14:textId="03C4EB85" w:rsidR="00FE4FE3" w:rsidRPr="00FE4FE3" w:rsidRDefault="004E2DFD" w:rsidP="00FE4FE3">
      <w:pPr>
        <w:spacing w:after="0" w:line="240" w:lineRule="auto"/>
        <w:jc w:val="both"/>
        <w:rPr>
          <w:rFonts w:ascii="Times New Roman" w:hAnsi="Times New Roman" w:cs="Times New Roman"/>
          <w:sz w:val="24"/>
          <w:szCs w:val="24"/>
        </w:rPr>
      </w:pPr>
      <w:r w:rsidRPr="004E2DFD">
        <w:rPr>
          <w:rFonts w:ascii="Times New Roman" w:hAnsi="Times New Roman" w:cs="Times New Roman"/>
          <w:sz w:val="24"/>
          <w:szCs w:val="24"/>
        </w:rPr>
        <w:t>„</w:t>
      </w:r>
      <w:r w:rsidR="00FE4FE3" w:rsidRPr="00FE4FE3">
        <w:rPr>
          <w:rFonts w:ascii="Times New Roman" w:hAnsi="Times New Roman" w:cs="Times New Roman"/>
          <w:sz w:val="24"/>
          <w:szCs w:val="24"/>
        </w:rPr>
        <w:t>(1)</w:t>
      </w:r>
      <w:r w:rsidR="009223E9">
        <w:rPr>
          <w:rFonts w:ascii="Times New Roman" w:hAnsi="Times New Roman" w:cs="Times New Roman"/>
          <w:sz w:val="24"/>
          <w:szCs w:val="24"/>
        </w:rPr>
        <w:t xml:space="preserve"> </w:t>
      </w:r>
      <w:r w:rsidR="00FE4FE3" w:rsidRPr="00FE4FE3">
        <w:rPr>
          <w:rFonts w:ascii="Times New Roman" w:hAnsi="Times New Roman" w:cs="Times New Roman"/>
          <w:sz w:val="24"/>
          <w:szCs w:val="24"/>
        </w:rPr>
        <w:t>Täitemenetluse läbiviimisel lapse üleandmise ja lapsega suhtlemise võimaldamise asjades kohtutäitur:</w:t>
      </w:r>
    </w:p>
    <w:p w14:paraId="2C3F4394" w14:textId="0D8A9F62" w:rsidR="00FE4FE3" w:rsidRDefault="00FE4FE3" w:rsidP="00FE4FE3">
      <w:pPr>
        <w:spacing w:after="0" w:line="240" w:lineRule="auto"/>
        <w:jc w:val="both"/>
        <w:rPr>
          <w:rFonts w:ascii="Times New Roman" w:hAnsi="Times New Roman" w:cs="Times New Roman"/>
          <w:sz w:val="24"/>
          <w:szCs w:val="24"/>
        </w:rPr>
      </w:pPr>
      <w:r w:rsidRPr="00FE4FE3">
        <w:rPr>
          <w:rFonts w:ascii="Times New Roman" w:hAnsi="Times New Roman" w:cs="Times New Roman"/>
          <w:sz w:val="24"/>
          <w:szCs w:val="24"/>
        </w:rPr>
        <w:t>1)</w:t>
      </w:r>
      <w:r w:rsidR="00F940C9">
        <w:rPr>
          <w:rFonts w:ascii="Times New Roman" w:hAnsi="Times New Roman" w:cs="Times New Roman"/>
          <w:sz w:val="24"/>
          <w:szCs w:val="24"/>
        </w:rPr>
        <w:t xml:space="preserve"> </w:t>
      </w:r>
      <w:r w:rsidRPr="00FE4FE3">
        <w:rPr>
          <w:rFonts w:ascii="Times New Roman" w:hAnsi="Times New Roman" w:cs="Times New Roman"/>
          <w:sz w:val="24"/>
          <w:szCs w:val="24"/>
        </w:rPr>
        <w:t>kontrollib, et täitemenetluse osalised täidavad lapse üleandmise ja lapsega suhtlemise võimaldamise asjades kohtulahendi resolutsioonis sätestatut;</w:t>
      </w:r>
    </w:p>
    <w:p w14:paraId="12104C53" w14:textId="253EC96F" w:rsidR="00FE4FE3" w:rsidRPr="00FE4FE3" w:rsidRDefault="00FE4FE3" w:rsidP="00FE4FE3">
      <w:pPr>
        <w:spacing w:after="0" w:line="240" w:lineRule="auto"/>
        <w:jc w:val="both"/>
        <w:rPr>
          <w:rFonts w:ascii="Times New Roman" w:hAnsi="Times New Roman" w:cs="Times New Roman"/>
          <w:sz w:val="24"/>
          <w:szCs w:val="24"/>
        </w:rPr>
      </w:pPr>
      <w:r w:rsidRPr="00FE4FE3">
        <w:rPr>
          <w:rFonts w:ascii="Times New Roman" w:hAnsi="Times New Roman" w:cs="Times New Roman"/>
          <w:sz w:val="24"/>
          <w:szCs w:val="24"/>
        </w:rPr>
        <w:t>2)</w:t>
      </w:r>
      <w:r w:rsidR="00F940C9">
        <w:rPr>
          <w:rFonts w:ascii="Times New Roman" w:hAnsi="Times New Roman" w:cs="Times New Roman"/>
          <w:sz w:val="24"/>
          <w:szCs w:val="24"/>
        </w:rPr>
        <w:t xml:space="preserve"> </w:t>
      </w:r>
      <w:r w:rsidRPr="00FE4FE3">
        <w:rPr>
          <w:rFonts w:ascii="Times New Roman" w:hAnsi="Times New Roman" w:cs="Times New Roman"/>
          <w:sz w:val="24"/>
          <w:szCs w:val="24"/>
        </w:rPr>
        <w:t>kaasab lapse üleandmise täitetoimingu juurde lapse elukohajärgse või erandina kohustatud isiku elukohajärgse kohaliku omavalitsuse esindaja, kellel on eriteadmised lastega suhtlemiseks;</w:t>
      </w:r>
    </w:p>
    <w:p w14:paraId="164CD18A" w14:textId="793091A5" w:rsidR="00FE4FE3" w:rsidRPr="00FE4FE3" w:rsidRDefault="00FE4FE3" w:rsidP="00FE4FE3">
      <w:pPr>
        <w:spacing w:after="0" w:line="240" w:lineRule="auto"/>
        <w:jc w:val="both"/>
        <w:rPr>
          <w:rFonts w:ascii="Times New Roman" w:hAnsi="Times New Roman" w:cs="Times New Roman"/>
          <w:sz w:val="24"/>
          <w:szCs w:val="24"/>
        </w:rPr>
      </w:pPr>
      <w:r w:rsidRPr="00FE4FE3">
        <w:rPr>
          <w:rFonts w:ascii="Times New Roman" w:hAnsi="Times New Roman" w:cs="Times New Roman"/>
          <w:sz w:val="24"/>
          <w:szCs w:val="24"/>
        </w:rPr>
        <w:t>3)</w:t>
      </w:r>
      <w:r w:rsidR="00F940C9">
        <w:rPr>
          <w:rFonts w:ascii="Times New Roman" w:hAnsi="Times New Roman" w:cs="Times New Roman"/>
          <w:sz w:val="24"/>
          <w:szCs w:val="24"/>
        </w:rPr>
        <w:t xml:space="preserve"> </w:t>
      </w:r>
      <w:r w:rsidRPr="00FE4FE3">
        <w:rPr>
          <w:rFonts w:ascii="Times New Roman" w:hAnsi="Times New Roman" w:cs="Times New Roman"/>
          <w:sz w:val="24"/>
          <w:szCs w:val="24"/>
        </w:rPr>
        <w:t>kaasab vajaduse korral lapsega suhtlemise võimaldamise täitetoimingu juurde lapse elukohajärgse või erandina kohustatud isiku elukohajärgse kohaliku omavalitsuse esindaja, kellel on eriteadmised lastega suhtlemiseks;</w:t>
      </w:r>
    </w:p>
    <w:p w14:paraId="2DCE74F9" w14:textId="67D60E30" w:rsidR="004E2DFD" w:rsidRDefault="00FE4FE3" w:rsidP="00FE4FE3">
      <w:pPr>
        <w:spacing w:after="0" w:line="240" w:lineRule="auto"/>
        <w:jc w:val="both"/>
        <w:rPr>
          <w:rFonts w:ascii="Times New Roman" w:hAnsi="Times New Roman" w:cs="Times New Roman"/>
          <w:sz w:val="24"/>
          <w:szCs w:val="24"/>
        </w:rPr>
      </w:pPr>
      <w:r w:rsidRPr="00FE4FE3">
        <w:rPr>
          <w:rFonts w:ascii="Times New Roman" w:hAnsi="Times New Roman" w:cs="Times New Roman"/>
          <w:sz w:val="24"/>
          <w:szCs w:val="24"/>
        </w:rPr>
        <w:t>4)</w:t>
      </w:r>
      <w:r w:rsidR="00F940C9">
        <w:rPr>
          <w:rFonts w:ascii="Times New Roman" w:hAnsi="Times New Roman" w:cs="Times New Roman"/>
          <w:sz w:val="24"/>
          <w:szCs w:val="24"/>
        </w:rPr>
        <w:t xml:space="preserve"> </w:t>
      </w:r>
      <w:r w:rsidRPr="00FE4FE3">
        <w:rPr>
          <w:rFonts w:ascii="Times New Roman" w:hAnsi="Times New Roman" w:cs="Times New Roman"/>
          <w:sz w:val="24"/>
          <w:szCs w:val="24"/>
        </w:rPr>
        <w:t>kaasab politseiametniku täitetoimingusse, kui täitmist takistatakse või kui selle takistamist on alust eeldada.</w:t>
      </w:r>
    </w:p>
    <w:p w14:paraId="1A40778E" w14:textId="77777777" w:rsidR="00FE4FE3" w:rsidRPr="004E2DFD" w:rsidRDefault="00FE4FE3" w:rsidP="00FE4FE3">
      <w:pPr>
        <w:spacing w:after="0" w:line="240" w:lineRule="auto"/>
        <w:jc w:val="both"/>
        <w:rPr>
          <w:rFonts w:ascii="Times New Roman" w:hAnsi="Times New Roman" w:cs="Times New Roman"/>
          <w:sz w:val="24"/>
          <w:szCs w:val="24"/>
        </w:rPr>
      </w:pPr>
    </w:p>
    <w:p w14:paraId="77D5BB4D" w14:textId="512B3C7B" w:rsidR="00775401" w:rsidRPr="00775401" w:rsidRDefault="00775401" w:rsidP="00775401">
      <w:pPr>
        <w:spacing w:after="0" w:line="240" w:lineRule="auto"/>
        <w:jc w:val="both"/>
        <w:rPr>
          <w:rFonts w:ascii="Times New Roman" w:hAnsi="Times New Roman" w:cs="Times New Roman"/>
          <w:sz w:val="24"/>
          <w:szCs w:val="24"/>
        </w:rPr>
      </w:pPr>
      <w:r w:rsidRPr="00775401">
        <w:rPr>
          <w:rFonts w:ascii="Times New Roman" w:hAnsi="Times New Roman" w:cs="Times New Roman"/>
          <w:sz w:val="24"/>
          <w:szCs w:val="24"/>
        </w:rPr>
        <w:t>(2)</w:t>
      </w:r>
      <w:r w:rsidR="00F940C9">
        <w:rPr>
          <w:rFonts w:ascii="Times New Roman" w:hAnsi="Times New Roman" w:cs="Times New Roman"/>
          <w:sz w:val="24"/>
          <w:szCs w:val="24"/>
        </w:rPr>
        <w:t xml:space="preserve"> </w:t>
      </w:r>
      <w:r w:rsidRPr="00775401">
        <w:rPr>
          <w:rFonts w:ascii="Times New Roman" w:hAnsi="Times New Roman" w:cs="Times New Roman"/>
          <w:sz w:val="24"/>
          <w:szCs w:val="24"/>
        </w:rPr>
        <w:t>Täitemenetluses lapse üleandmise ja lapsega suhtlemise võimaldamise asjades kohaliku omavalitsuse esindaja:</w:t>
      </w:r>
    </w:p>
    <w:p w14:paraId="5D7F7ABF" w14:textId="6C523D16" w:rsidR="00775401" w:rsidRPr="00775401" w:rsidRDefault="00775401" w:rsidP="00775401">
      <w:pPr>
        <w:spacing w:after="0" w:line="240" w:lineRule="auto"/>
        <w:jc w:val="both"/>
        <w:rPr>
          <w:rFonts w:ascii="Times New Roman" w:hAnsi="Times New Roman" w:cs="Times New Roman"/>
          <w:sz w:val="24"/>
          <w:szCs w:val="24"/>
        </w:rPr>
      </w:pPr>
      <w:r w:rsidRPr="00775401">
        <w:rPr>
          <w:rFonts w:ascii="Times New Roman" w:hAnsi="Times New Roman" w:cs="Times New Roman"/>
          <w:sz w:val="24"/>
          <w:szCs w:val="24"/>
        </w:rPr>
        <w:t>1)</w:t>
      </w:r>
      <w:r w:rsidR="008C285F">
        <w:rPr>
          <w:rFonts w:ascii="Times New Roman" w:hAnsi="Times New Roman" w:cs="Times New Roman"/>
          <w:sz w:val="24"/>
          <w:szCs w:val="24"/>
        </w:rPr>
        <w:t xml:space="preserve"> </w:t>
      </w:r>
      <w:r w:rsidRPr="00775401">
        <w:rPr>
          <w:rFonts w:ascii="Times New Roman" w:hAnsi="Times New Roman" w:cs="Times New Roman"/>
          <w:sz w:val="24"/>
          <w:szCs w:val="24"/>
        </w:rPr>
        <w:t>kontrollib, et lapse huvid ja heaolu oleksid täitetoimingu tegemisel tagatud;</w:t>
      </w:r>
    </w:p>
    <w:p w14:paraId="7E94E24D" w14:textId="0DAE193F" w:rsidR="00775401" w:rsidRPr="00775401" w:rsidRDefault="00775401" w:rsidP="00775401">
      <w:pPr>
        <w:spacing w:after="0" w:line="240" w:lineRule="auto"/>
        <w:jc w:val="both"/>
        <w:rPr>
          <w:rFonts w:ascii="Times New Roman" w:hAnsi="Times New Roman" w:cs="Times New Roman"/>
          <w:sz w:val="24"/>
          <w:szCs w:val="24"/>
        </w:rPr>
      </w:pPr>
      <w:r w:rsidRPr="00775401">
        <w:rPr>
          <w:rFonts w:ascii="Times New Roman" w:hAnsi="Times New Roman" w:cs="Times New Roman"/>
          <w:sz w:val="24"/>
          <w:szCs w:val="24"/>
        </w:rPr>
        <w:t>2)</w:t>
      </w:r>
      <w:r w:rsidR="008C285F">
        <w:rPr>
          <w:rFonts w:ascii="Times New Roman" w:hAnsi="Times New Roman" w:cs="Times New Roman"/>
          <w:sz w:val="24"/>
          <w:szCs w:val="24"/>
        </w:rPr>
        <w:t xml:space="preserve"> </w:t>
      </w:r>
      <w:r w:rsidRPr="00775401">
        <w:rPr>
          <w:rFonts w:ascii="Times New Roman" w:hAnsi="Times New Roman" w:cs="Times New Roman"/>
          <w:sz w:val="24"/>
          <w:szCs w:val="24"/>
        </w:rPr>
        <w:t>selgitab lapsele tema vanust ja arengutaset arvestades sobival viisil kohtulahendi sisu ja täitetoimingu eesmärki;</w:t>
      </w:r>
    </w:p>
    <w:p w14:paraId="581C40A9" w14:textId="6027A6DF" w:rsidR="004E2DFD" w:rsidRPr="00BD2C34" w:rsidRDefault="00775401" w:rsidP="00775401">
      <w:pPr>
        <w:spacing w:after="0" w:line="240" w:lineRule="auto"/>
        <w:jc w:val="both"/>
        <w:rPr>
          <w:rFonts w:ascii="Times New Roman" w:hAnsi="Times New Roman" w:cs="Times New Roman"/>
          <w:sz w:val="24"/>
          <w:szCs w:val="24"/>
          <w:highlight w:val="yellow"/>
        </w:rPr>
      </w:pPr>
      <w:r w:rsidRPr="00775401">
        <w:rPr>
          <w:rFonts w:ascii="Times New Roman" w:hAnsi="Times New Roman" w:cs="Times New Roman"/>
          <w:sz w:val="24"/>
          <w:szCs w:val="24"/>
        </w:rPr>
        <w:t>3)</w:t>
      </w:r>
      <w:r w:rsidR="008C285F">
        <w:rPr>
          <w:rFonts w:ascii="Times New Roman" w:hAnsi="Times New Roman" w:cs="Times New Roman"/>
          <w:sz w:val="24"/>
          <w:szCs w:val="24"/>
        </w:rPr>
        <w:t xml:space="preserve"> </w:t>
      </w:r>
      <w:r w:rsidR="0092063B" w:rsidRPr="0092063B">
        <w:rPr>
          <w:rFonts w:ascii="Times New Roman" w:hAnsi="Times New Roman" w:cs="Times New Roman"/>
          <w:sz w:val="24"/>
          <w:szCs w:val="24"/>
        </w:rPr>
        <w:t xml:space="preserve">teeb </w:t>
      </w:r>
      <w:r w:rsidR="008001B9" w:rsidRPr="00FD023B">
        <w:rPr>
          <w:rFonts w:ascii="Times New Roman" w:hAnsi="Times New Roman" w:cs="Times New Roman"/>
          <w:sz w:val="24"/>
          <w:szCs w:val="24"/>
        </w:rPr>
        <w:t xml:space="preserve">lapsega suhtlemise </w:t>
      </w:r>
      <w:r w:rsidR="00075FB3" w:rsidRPr="00FD023B">
        <w:rPr>
          <w:rFonts w:ascii="Times New Roman" w:hAnsi="Times New Roman" w:cs="Times New Roman"/>
          <w:sz w:val="24"/>
          <w:szCs w:val="24"/>
        </w:rPr>
        <w:t>v</w:t>
      </w:r>
      <w:r w:rsidR="00BD2C34" w:rsidRPr="00FD023B">
        <w:rPr>
          <w:rFonts w:ascii="Times New Roman" w:hAnsi="Times New Roman" w:cs="Times New Roman"/>
          <w:sz w:val="24"/>
          <w:szCs w:val="24"/>
        </w:rPr>
        <w:t xml:space="preserve">õimaldamise </w:t>
      </w:r>
      <w:r w:rsidR="008001B9" w:rsidRPr="00FD023B">
        <w:rPr>
          <w:rFonts w:ascii="Times New Roman" w:hAnsi="Times New Roman" w:cs="Times New Roman"/>
          <w:sz w:val="24"/>
          <w:szCs w:val="24"/>
        </w:rPr>
        <w:t>asjades vajaduse</w:t>
      </w:r>
      <w:r w:rsidR="008001B9" w:rsidRPr="008001B9">
        <w:rPr>
          <w:rFonts w:ascii="Times New Roman" w:hAnsi="Times New Roman" w:cs="Times New Roman"/>
          <w:sz w:val="24"/>
          <w:szCs w:val="24"/>
        </w:rPr>
        <w:t xml:space="preserve"> korral kohtutäiturile ettepaneku täitetoimingu peatamiseks, kui selle jätkamine võib kahjustada lapse heaolu.</w:t>
      </w:r>
    </w:p>
    <w:p w14:paraId="2E42D3C4" w14:textId="77777777" w:rsidR="00D55121" w:rsidRPr="004E2DFD" w:rsidRDefault="00D55121" w:rsidP="00775401">
      <w:pPr>
        <w:spacing w:after="0" w:line="240" w:lineRule="auto"/>
        <w:jc w:val="both"/>
        <w:rPr>
          <w:rFonts w:ascii="Times New Roman" w:hAnsi="Times New Roman" w:cs="Times New Roman"/>
          <w:sz w:val="24"/>
          <w:szCs w:val="24"/>
        </w:rPr>
      </w:pPr>
    </w:p>
    <w:p w14:paraId="6FB43F55" w14:textId="446D87BF" w:rsidR="00F06633" w:rsidRPr="00F06633" w:rsidRDefault="00F06633" w:rsidP="00F06633">
      <w:pPr>
        <w:spacing w:after="0" w:line="240" w:lineRule="auto"/>
        <w:jc w:val="both"/>
        <w:rPr>
          <w:rFonts w:ascii="Times New Roman" w:hAnsi="Times New Roman" w:cs="Times New Roman"/>
          <w:sz w:val="24"/>
          <w:szCs w:val="24"/>
        </w:rPr>
      </w:pPr>
      <w:r w:rsidRPr="00F06633">
        <w:rPr>
          <w:rFonts w:ascii="Times New Roman" w:hAnsi="Times New Roman" w:cs="Times New Roman"/>
          <w:sz w:val="24"/>
          <w:szCs w:val="24"/>
        </w:rPr>
        <w:t>(3)</w:t>
      </w:r>
      <w:r w:rsidR="008C285F">
        <w:rPr>
          <w:rFonts w:ascii="Times New Roman" w:hAnsi="Times New Roman" w:cs="Times New Roman"/>
          <w:sz w:val="24"/>
          <w:szCs w:val="24"/>
        </w:rPr>
        <w:t xml:space="preserve"> </w:t>
      </w:r>
      <w:r w:rsidRPr="00F06633">
        <w:rPr>
          <w:rFonts w:ascii="Times New Roman" w:hAnsi="Times New Roman" w:cs="Times New Roman"/>
          <w:sz w:val="24"/>
          <w:szCs w:val="24"/>
        </w:rPr>
        <w:t>Täitemenetluses lapse üleandmise ja lapsega suhtlemise võimaldamise asjades Politsei- ja Piirivalveameti ametnik:</w:t>
      </w:r>
    </w:p>
    <w:p w14:paraId="70EE9C2F" w14:textId="7C978F41" w:rsidR="00F06633" w:rsidRPr="00F06633" w:rsidRDefault="00F06633" w:rsidP="00F06633">
      <w:pPr>
        <w:spacing w:after="0" w:line="240" w:lineRule="auto"/>
        <w:jc w:val="both"/>
        <w:rPr>
          <w:rFonts w:ascii="Times New Roman" w:hAnsi="Times New Roman" w:cs="Times New Roman"/>
          <w:sz w:val="24"/>
          <w:szCs w:val="24"/>
        </w:rPr>
      </w:pPr>
      <w:r w:rsidRPr="00F06633">
        <w:rPr>
          <w:rFonts w:ascii="Times New Roman" w:hAnsi="Times New Roman" w:cs="Times New Roman"/>
          <w:sz w:val="24"/>
          <w:szCs w:val="24"/>
        </w:rPr>
        <w:t>1)</w:t>
      </w:r>
      <w:r w:rsidR="008C285F">
        <w:rPr>
          <w:rFonts w:ascii="Times New Roman" w:hAnsi="Times New Roman" w:cs="Times New Roman"/>
          <w:sz w:val="24"/>
          <w:szCs w:val="24"/>
        </w:rPr>
        <w:t xml:space="preserve"> </w:t>
      </w:r>
      <w:r w:rsidRPr="00F06633">
        <w:rPr>
          <w:rFonts w:ascii="Times New Roman" w:hAnsi="Times New Roman" w:cs="Times New Roman"/>
          <w:sz w:val="24"/>
          <w:szCs w:val="24"/>
        </w:rPr>
        <w:t>tagab avalik</w:t>
      </w:r>
      <w:r w:rsidR="000A034F">
        <w:rPr>
          <w:rFonts w:ascii="Times New Roman" w:hAnsi="Times New Roman" w:cs="Times New Roman"/>
          <w:sz w:val="24"/>
          <w:szCs w:val="24"/>
        </w:rPr>
        <w:t>u</w:t>
      </w:r>
      <w:r w:rsidRPr="00F06633">
        <w:rPr>
          <w:rFonts w:ascii="Times New Roman" w:hAnsi="Times New Roman" w:cs="Times New Roman"/>
          <w:sz w:val="24"/>
          <w:szCs w:val="24"/>
        </w:rPr>
        <w:t xml:space="preserve"> kor</w:t>
      </w:r>
      <w:r w:rsidR="00DE33B0">
        <w:rPr>
          <w:rFonts w:ascii="Times New Roman" w:hAnsi="Times New Roman" w:cs="Times New Roman"/>
          <w:sz w:val="24"/>
          <w:szCs w:val="24"/>
        </w:rPr>
        <w:t>ra</w:t>
      </w:r>
      <w:r w:rsidRPr="00F06633">
        <w:rPr>
          <w:rFonts w:ascii="Times New Roman" w:hAnsi="Times New Roman" w:cs="Times New Roman"/>
          <w:sz w:val="24"/>
          <w:szCs w:val="24"/>
        </w:rPr>
        <w:t>;</w:t>
      </w:r>
    </w:p>
    <w:p w14:paraId="50C1E939" w14:textId="5D5FA906" w:rsidR="00F06633" w:rsidRDefault="00F06633" w:rsidP="00F06633">
      <w:pPr>
        <w:spacing w:after="0" w:line="240" w:lineRule="auto"/>
        <w:jc w:val="both"/>
        <w:rPr>
          <w:rFonts w:ascii="Times New Roman" w:hAnsi="Times New Roman" w:cs="Times New Roman"/>
          <w:sz w:val="24"/>
          <w:szCs w:val="24"/>
        </w:rPr>
      </w:pPr>
      <w:r w:rsidRPr="00F06633">
        <w:rPr>
          <w:rFonts w:ascii="Times New Roman" w:hAnsi="Times New Roman" w:cs="Times New Roman"/>
          <w:sz w:val="24"/>
          <w:szCs w:val="24"/>
        </w:rPr>
        <w:t>2)</w:t>
      </w:r>
      <w:r w:rsidR="008C285F">
        <w:rPr>
          <w:rFonts w:ascii="Times New Roman" w:hAnsi="Times New Roman" w:cs="Times New Roman"/>
          <w:sz w:val="24"/>
          <w:szCs w:val="24"/>
        </w:rPr>
        <w:t xml:space="preserve"> </w:t>
      </w:r>
      <w:r w:rsidR="004414DE" w:rsidRPr="00A60FAF">
        <w:rPr>
          <w:rFonts w:ascii="Times New Roman" w:hAnsi="Times New Roman" w:cs="Times New Roman"/>
          <w:sz w:val="24"/>
          <w:szCs w:val="24"/>
        </w:rPr>
        <w:t>kasutab</w:t>
      </w:r>
      <w:r w:rsidR="009D723C" w:rsidRPr="00A60FAF">
        <w:rPr>
          <w:rFonts w:ascii="Times New Roman" w:hAnsi="Times New Roman" w:cs="Times New Roman"/>
          <w:sz w:val="24"/>
          <w:szCs w:val="24"/>
        </w:rPr>
        <w:t xml:space="preserve"> </w:t>
      </w:r>
      <w:r w:rsidRPr="00F06633">
        <w:rPr>
          <w:rFonts w:ascii="Times New Roman" w:hAnsi="Times New Roman" w:cs="Times New Roman"/>
          <w:sz w:val="24"/>
          <w:szCs w:val="24"/>
        </w:rPr>
        <w:t>kohtulahendiga lubatud juhtudel jõudu kohtutäituri taotlusel.“</w:t>
      </w:r>
      <w:r>
        <w:rPr>
          <w:rFonts w:ascii="Times New Roman" w:hAnsi="Times New Roman" w:cs="Times New Roman"/>
          <w:sz w:val="24"/>
          <w:szCs w:val="24"/>
        </w:rPr>
        <w:t>;</w:t>
      </w:r>
    </w:p>
    <w:p w14:paraId="08158D39" w14:textId="6CE40CE7" w:rsidR="004E2DFD" w:rsidRPr="004E2DFD" w:rsidRDefault="004E2DFD" w:rsidP="00F06633">
      <w:pPr>
        <w:spacing w:after="0" w:line="240" w:lineRule="auto"/>
        <w:jc w:val="both"/>
        <w:rPr>
          <w:rFonts w:ascii="Times New Roman" w:hAnsi="Times New Roman" w:cs="Times New Roman"/>
          <w:sz w:val="24"/>
          <w:szCs w:val="24"/>
        </w:rPr>
      </w:pPr>
    </w:p>
    <w:p w14:paraId="3DD7845F" w14:textId="19EB2480" w:rsidR="004E2DFD" w:rsidRPr="004E2DFD" w:rsidRDefault="00C827D8" w:rsidP="004E2DF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4E2DFD" w:rsidRPr="004E2DFD">
        <w:rPr>
          <w:rFonts w:ascii="Times New Roman" w:hAnsi="Times New Roman" w:cs="Times New Roman"/>
          <w:b/>
          <w:bCs/>
          <w:sz w:val="24"/>
          <w:szCs w:val="24"/>
        </w:rPr>
        <w:t>)</w:t>
      </w:r>
      <w:r w:rsidR="004E2DFD" w:rsidRPr="004E2DFD">
        <w:rPr>
          <w:rFonts w:ascii="Times New Roman" w:hAnsi="Times New Roman" w:cs="Times New Roman"/>
          <w:sz w:val="24"/>
          <w:szCs w:val="24"/>
        </w:rPr>
        <w:t xml:space="preserve"> seadustikku täiendatakse §-ga 179</w:t>
      </w:r>
      <w:r w:rsidR="004E2DFD" w:rsidRPr="004E2DFD">
        <w:rPr>
          <w:rFonts w:ascii="Times New Roman" w:hAnsi="Times New Roman" w:cs="Times New Roman"/>
          <w:sz w:val="24"/>
          <w:szCs w:val="24"/>
          <w:vertAlign w:val="superscript"/>
        </w:rPr>
        <w:t>1</w:t>
      </w:r>
      <w:r w:rsidR="004E2DFD" w:rsidRPr="004E2DFD">
        <w:rPr>
          <w:rFonts w:ascii="Times New Roman" w:hAnsi="Times New Roman" w:cs="Times New Roman"/>
          <w:sz w:val="24"/>
          <w:szCs w:val="24"/>
        </w:rPr>
        <w:t xml:space="preserve"> järgmises sõnastuses:</w:t>
      </w:r>
    </w:p>
    <w:p w14:paraId="22C395BC" w14:textId="77777777" w:rsidR="00D91CC6" w:rsidRDefault="00D91CC6" w:rsidP="004E2DFD">
      <w:pPr>
        <w:spacing w:after="0" w:line="240" w:lineRule="auto"/>
        <w:jc w:val="both"/>
        <w:rPr>
          <w:rFonts w:ascii="Times New Roman" w:hAnsi="Times New Roman" w:cs="Times New Roman"/>
          <w:sz w:val="24"/>
          <w:szCs w:val="24"/>
        </w:rPr>
      </w:pPr>
    </w:p>
    <w:p w14:paraId="1EDBC24F" w14:textId="4EFDF1C2" w:rsidR="003730AC" w:rsidRPr="003730AC" w:rsidRDefault="004E2DFD" w:rsidP="003730AC">
      <w:pPr>
        <w:spacing w:after="0" w:line="240" w:lineRule="auto"/>
        <w:jc w:val="both"/>
        <w:rPr>
          <w:rFonts w:ascii="Times New Roman" w:hAnsi="Times New Roman" w:cs="Times New Roman"/>
          <w:b/>
          <w:bCs/>
          <w:sz w:val="24"/>
          <w:szCs w:val="24"/>
        </w:rPr>
      </w:pPr>
      <w:r w:rsidRPr="30588273">
        <w:rPr>
          <w:rFonts w:ascii="Times New Roman" w:hAnsi="Times New Roman" w:cs="Times New Roman"/>
          <w:sz w:val="24"/>
          <w:szCs w:val="24"/>
        </w:rPr>
        <w:t>„</w:t>
      </w:r>
      <w:r w:rsidR="003730AC" w:rsidRPr="30588273">
        <w:rPr>
          <w:rFonts w:ascii="Times New Roman" w:hAnsi="Times New Roman" w:cs="Times New Roman"/>
          <w:b/>
          <w:bCs/>
          <w:sz w:val="24"/>
          <w:szCs w:val="24"/>
        </w:rPr>
        <w:t>§</w:t>
      </w:r>
      <w:r w:rsidR="003730AC" w:rsidRPr="003730AC">
        <w:rPr>
          <w:rFonts w:ascii="Times New Roman" w:hAnsi="Times New Roman" w:cs="Times New Roman"/>
          <w:b/>
          <w:bCs/>
          <w:sz w:val="24"/>
          <w:szCs w:val="24"/>
        </w:rPr>
        <w:t xml:space="preserve"> 179</w:t>
      </w:r>
      <w:r w:rsidR="003730AC" w:rsidRPr="003730AC">
        <w:rPr>
          <w:rFonts w:ascii="Times New Roman" w:hAnsi="Times New Roman" w:cs="Times New Roman"/>
          <w:b/>
          <w:bCs/>
          <w:sz w:val="24"/>
          <w:szCs w:val="24"/>
          <w:vertAlign w:val="superscript"/>
        </w:rPr>
        <w:t>1</w:t>
      </w:r>
      <w:r w:rsidR="003730AC" w:rsidRPr="003730AC">
        <w:rPr>
          <w:rFonts w:ascii="Times New Roman" w:hAnsi="Times New Roman" w:cs="Times New Roman"/>
          <w:b/>
          <w:bCs/>
          <w:sz w:val="24"/>
          <w:szCs w:val="24"/>
        </w:rPr>
        <w:t>. Lapse üleandmise ja lapsega suhtlemise võimaldamise täitemenetluse läbiviimine ja tagamine</w:t>
      </w:r>
    </w:p>
    <w:p w14:paraId="6FBA05BF" w14:textId="77777777" w:rsidR="003730AC" w:rsidRPr="003730AC" w:rsidRDefault="003730AC" w:rsidP="003730AC">
      <w:pPr>
        <w:spacing w:after="0" w:line="240" w:lineRule="auto"/>
        <w:jc w:val="both"/>
        <w:rPr>
          <w:rFonts w:ascii="Times New Roman" w:hAnsi="Times New Roman" w:cs="Times New Roman"/>
          <w:sz w:val="24"/>
          <w:szCs w:val="24"/>
        </w:rPr>
      </w:pPr>
    </w:p>
    <w:p w14:paraId="4E7B614E" w14:textId="28D331DC" w:rsidR="003730AC" w:rsidRDefault="003730AC" w:rsidP="003730AC">
      <w:pPr>
        <w:spacing w:after="0" w:line="240" w:lineRule="auto"/>
        <w:jc w:val="both"/>
        <w:rPr>
          <w:rFonts w:ascii="Times New Roman" w:hAnsi="Times New Roman" w:cs="Times New Roman"/>
          <w:sz w:val="24"/>
          <w:szCs w:val="24"/>
        </w:rPr>
      </w:pPr>
      <w:r w:rsidRPr="003730AC">
        <w:rPr>
          <w:rFonts w:ascii="Times New Roman" w:hAnsi="Times New Roman" w:cs="Times New Roman"/>
          <w:sz w:val="24"/>
          <w:szCs w:val="24"/>
        </w:rPr>
        <w:lastRenderedPageBreak/>
        <w:t>(1)</w:t>
      </w:r>
      <w:r w:rsidR="00CD3F6C">
        <w:rPr>
          <w:rFonts w:ascii="Times New Roman" w:hAnsi="Times New Roman" w:cs="Times New Roman"/>
          <w:sz w:val="24"/>
          <w:szCs w:val="24"/>
        </w:rPr>
        <w:t xml:space="preserve"> </w:t>
      </w:r>
      <w:r w:rsidRPr="003730AC">
        <w:rPr>
          <w:rFonts w:ascii="Times New Roman" w:hAnsi="Times New Roman" w:cs="Times New Roman"/>
          <w:sz w:val="24"/>
          <w:szCs w:val="24"/>
        </w:rPr>
        <w:t>Kui kohustatud isik takistab sundtäitmist, teeb kohtutäitur sissenõudja avalduse alusel kohtule ettepaneku kohustatud isiku trahvimiseks. Hagita menetluses on avaldajaks sissenõudja ja puudutatud isikuks võlgnik. Trahv nõutakse sisse riigieelarvesse.</w:t>
      </w:r>
    </w:p>
    <w:p w14:paraId="7F057FA6" w14:textId="77777777" w:rsidR="003730AC" w:rsidRPr="003730AC" w:rsidRDefault="003730AC" w:rsidP="003730AC">
      <w:pPr>
        <w:spacing w:after="0" w:line="240" w:lineRule="auto"/>
        <w:jc w:val="both"/>
        <w:rPr>
          <w:rFonts w:ascii="Times New Roman" w:hAnsi="Times New Roman" w:cs="Times New Roman"/>
          <w:sz w:val="24"/>
          <w:szCs w:val="24"/>
        </w:rPr>
      </w:pPr>
    </w:p>
    <w:p w14:paraId="6E50BCFB" w14:textId="3C27A2C7" w:rsidR="003730AC" w:rsidRDefault="003730AC" w:rsidP="003730AC">
      <w:pPr>
        <w:spacing w:after="0" w:line="240" w:lineRule="auto"/>
        <w:jc w:val="both"/>
        <w:rPr>
          <w:rFonts w:ascii="Times New Roman" w:hAnsi="Times New Roman" w:cs="Times New Roman"/>
          <w:sz w:val="24"/>
          <w:szCs w:val="24"/>
        </w:rPr>
      </w:pPr>
      <w:r w:rsidRPr="003730AC">
        <w:rPr>
          <w:rFonts w:ascii="Times New Roman" w:hAnsi="Times New Roman" w:cs="Times New Roman"/>
          <w:sz w:val="24"/>
          <w:szCs w:val="24"/>
        </w:rPr>
        <w:t>(2)</w:t>
      </w:r>
      <w:r w:rsidR="00CD3F6C">
        <w:rPr>
          <w:rFonts w:ascii="Times New Roman" w:hAnsi="Times New Roman" w:cs="Times New Roman"/>
          <w:sz w:val="24"/>
          <w:szCs w:val="24"/>
        </w:rPr>
        <w:t xml:space="preserve"> </w:t>
      </w:r>
      <w:r w:rsidRPr="003730AC">
        <w:rPr>
          <w:rFonts w:ascii="Times New Roman" w:hAnsi="Times New Roman" w:cs="Times New Roman"/>
          <w:sz w:val="24"/>
          <w:szCs w:val="24"/>
        </w:rPr>
        <w:t>Esmakordsel trahvimisel ei ole trahvisumma väiksem kui 50 trahviühikut ega suurem kui 500 trahviühikut, korduval trahvimisel ei ole trahvisumma suurem kui 800 trahviühikut karistusseadustiku tähenduses.</w:t>
      </w:r>
    </w:p>
    <w:p w14:paraId="6F3C83E8" w14:textId="77777777" w:rsidR="00A946F6" w:rsidRPr="003730AC" w:rsidRDefault="00A946F6" w:rsidP="003730AC">
      <w:pPr>
        <w:spacing w:after="0" w:line="240" w:lineRule="auto"/>
        <w:jc w:val="both"/>
        <w:rPr>
          <w:rFonts w:ascii="Times New Roman" w:hAnsi="Times New Roman" w:cs="Times New Roman"/>
          <w:sz w:val="24"/>
          <w:szCs w:val="24"/>
        </w:rPr>
      </w:pPr>
    </w:p>
    <w:p w14:paraId="2A6EEC9C" w14:textId="2521F004" w:rsidR="003730AC" w:rsidRDefault="003730AC" w:rsidP="003730AC">
      <w:pPr>
        <w:spacing w:after="0" w:line="240" w:lineRule="auto"/>
        <w:jc w:val="both"/>
        <w:rPr>
          <w:rFonts w:ascii="Times New Roman" w:hAnsi="Times New Roman" w:cs="Times New Roman"/>
          <w:sz w:val="24"/>
          <w:szCs w:val="24"/>
        </w:rPr>
      </w:pPr>
      <w:r w:rsidRPr="003730AC">
        <w:rPr>
          <w:rFonts w:ascii="Times New Roman" w:hAnsi="Times New Roman" w:cs="Times New Roman"/>
          <w:sz w:val="24"/>
          <w:szCs w:val="24"/>
        </w:rPr>
        <w:t>(3)</w:t>
      </w:r>
      <w:r w:rsidR="00CD3F6C">
        <w:rPr>
          <w:rFonts w:ascii="Times New Roman" w:hAnsi="Times New Roman" w:cs="Times New Roman"/>
          <w:sz w:val="24"/>
          <w:szCs w:val="24"/>
        </w:rPr>
        <w:t xml:space="preserve"> </w:t>
      </w:r>
      <w:r w:rsidRPr="003730AC">
        <w:rPr>
          <w:rFonts w:ascii="Times New Roman" w:hAnsi="Times New Roman" w:cs="Times New Roman"/>
          <w:sz w:val="24"/>
          <w:szCs w:val="24"/>
        </w:rPr>
        <w:t>Teistkordse trahvi määramise asemel võib määrata kohustatud isikule aresti käesoleva seadustiku §-s 62 sätestatud korras. Trahvi maksmine või aresti kandmine ei vabasta kohustatud isikut täitedokumendis ettenähtud toimingu tegemise, selle talumise või sellest hoidumise kohustusest.</w:t>
      </w:r>
    </w:p>
    <w:p w14:paraId="1DFB3208" w14:textId="77777777" w:rsidR="00A946F6" w:rsidRPr="003730AC" w:rsidRDefault="00A946F6" w:rsidP="003730AC">
      <w:pPr>
        <w:spacing w:after="0" w:line="240" w:lineRule="auto"/>
        <w:jc w:val="both"/>
        <w:rPr>
          <w:rFonts w:ascii="Times New Roman" w:hAnsi="Times New Roman" w:cs="Times New Roman"/>
          <w:sz w:val="24"/>
          <w:szCs w:val="24"/>
        </w:rPr>
      </w:pPr>
    </w:p>
    <w:p w14:paraId="7C77E739" w14:textId="1F1C3630" w:rsidR="003730AC" w:rsidRDefault="003730AC" w:rsidP="003730AC">
      <w:pPr>
        <w:spacing w:after="0" w:line="240" w:lineRule="auto"/>
        <w:jc w:val="both"/>
        <w:rPr>
          <w:rFonts w:ascii="Times New Roman" w:hAnsi="Times New Roman" w:cs="Times New Roman"/>
          <w:sz w:val="24"/>
          <w:szCs w:val="24"/>
        </w:rPr>
      </w:pPr>
      <w:r w:rsidRPr="003730AC">
        <w:rPr>
          <w:rFonts w:ascii="Times New Roman" w:hAnsi="Times New Roman" w:cs="Times New Roman"/>
          <w:sz w:val="24"/>
          <w:szCs w:val="24"/>
        </w:rPr>
        <w:t>(4)</w:t>
      </w:r>
      <w:r w:rsidR="00CD3F6C">
        <w:rPr>
          <w:rFonts w:ascii="Times New Roman" w:hAnsi="Times New Roman" w:cs="Times New Roman"/>
          <w:sz w:val="24"/>
          <w:szCs w:val="24"/>
        </w:rPr>
        <w:t xml:space="preserve"> </w:t>
      </w:r>
      <w:r w:rsidRPr="003730AC">
        <w:rPr>
          <w:rFonts w:ascii="Times New Roman" w:hAnsi="Times New Roman" w:cs="Times New Roman"/>
          <w:sz w:val="24"/>
          <w:szCs w:val="24"/>
        </w:rPr>
        <w:t>Enne trahvi või aresti määramist kuulab kohus vajaduse korral lapse ära.</w:t>
      </w:r>
    </w:p>
    <w:p w14:paraId="6F89C468" w14:textId="77777777" w:rsidR="00A946F6" w:rsidRPr="003730AC" w:rsidRDefault="00A946F6" w:rsidP="003730AC">
      <w:pPr>
        <w:spacing w:after="0" w:line="240" w:lineRule="auto"/>
        <w:jc w:val="both"/>
        <w:rPr>
          <w:rFonts w:ascii="Times New Roman" w:hAnsi="Times New Roman" w:cs="Times New Roman"/>
          <w:sz w:val="24"/>
          <w:szCs w:val="24"/>
        </w:rPr>
      </w:pPr>
    </w:p>
    <w:p w14:paraId="5DDB8446" w14:textId="703A42BF" w:rsidR="003730AC" w:rsidRDefault="003730AC" w:rsidP="003730AC">
      <w:pPr>
        <w:spacing w:after="0" w:line="240" w:lineRule="auto"/>
        <w:jc w:val="both"/>
        <w:rPr>
          <w:rFonts w:ascii="Times New Roman" w:hAnsi="Times New Roman" w:cs="Times New Roman"/>
          <w:sz w:val="24"/>
          <w:szCs w:val="24"/>
        </w:rPr>
      </w:pPr>
      <w:r w:rsidRPr="003730AC">
        <w:rPr>
          <w:rFonts w:ascii="Times New Roman" w:hAnsi="Times New Roman" w:cs="Times New Roman"/>
          <w:sz w:val="24"/>
          <w:szCs w:val="24"/>
        </w:rPr>
        <w:t>(5)</w:t>
      </w:r>
      <w:r w:rsidR="00CD3F6C">
        <w:rPr>
          <w:rFonts w:ascii="Times New Roman" w:hAnsi="Times New Roman" w:cs="Times New Roman"/>
          <w:sz w:val="24"/>
          <w:szCs w:val="24"/>
        </w:rPr>
        <w:t xml:space="preserve"> </w:t>
      </w:r>
      <w:r w:rsidRPr="003730AC">
        <w:rPr>
          <w:rFonts w:ascii="Times New Roman" w:hAnsi="Times New Roman" w:cs="Times New Roman"/>
          <w:sz w:val="24"/>
          <w:szCs w:val="24"/>
        </w:rPr>
        <w:t>Lapse üleandmiseks või suhtlemise võimaldamiseks kohustatud isiku suhtes võib jõudu kasutada üksnes kohtulahendi alusel.</w:t>
      </w:r>
    </w:p>
    <w:p w14:paraId="2A2766C3" w14:textId="77777777" w:rsidR="003730AC" w:rsidRDefault="003730AC" w:rsidP="003730AC">
      <w:pPr>
        <w:spacing w:after="0" w:line="240" w:lineRule="auto"/>
        <w:jc w:val="both"/>
        <w:rPr>
          <w:rFonts w:ascii="Times New Roman" w:hAnsi="Times New Roman" w:cs="Times New Roman"/>
          <w:sz w:val="24"/>
          <w:szCs w:val="24"/>
        </w:rPr>
      </w:pPr>
    </w:p>
    <w:p w14:paraId="2A53AC81" w14:textId="03CFE1EC" w:rsidR="002D6292" w:rsidRDefault="002D6292" w:rsidP="002D6292">
      <w:pPr>
        <w:spacing w:after="0" w:line="240" w:lineRule="auto"/>
        <w:jc w:val="both"/>
        <w:rPr>
          <w:rFonts w:ascii="Times New Roman" w:hAnsi="Times New Roman" w:cs="Times New Roman"/>
          <w:sz w:val="24"/>
          <w:szCs w:val="24"/>
        </w:rPr>
      </w:pPr>
      <w:r w:rsidRPr="002D6292">
        <w:rPr>
          <w:rFonts w:ascii="Times New Roman" w:hAnsi="Times New Roman" w:cs="Times New Roman"/>
          <w:sz w:val="24"/>
          <w:szCs w:val="24"/>
        </w:rPr>
        <w:t>(6)</w:t>
      </w:r>
      <w:r w:rsidR="00CD3F6C">
        <w:rPr>
          <w:rFonts w:ascii="Times New Roman" w:hAnsi="Times New Roman" w:cs="Times New Roman"/>
          <w:sz w:val="24"/>
          <w:szCs w:val="24"/>
        </w:rPr>
        <w:t xml:space="preserve"> </w:t>
      </w:r>
      <w:r w:rsidRPr="002D6292">
        <w:rPr>
          <w:rFonts w:ascii="Times New Roman" w:hAnsi="Times New Roman" w:cs="Times New Roman"/>
          <w:sz w:val="24"/>
          <w:szCs w:val="24"/>
        </w:rPr>
        <w:t>Kohus lubab lahendi täitmiseks jõudu kasutada üksnes juhul, kui muude vahendite rakendamine on jäänud või jääb tulemusteta või kui on vajalik lahendi kiire täitmine ning jõu kasutamist õigustab vajadus tagada lapse heaolu, mida ei ole muul viisil võimalik saavutada.</w:t>
      </w:r>
    </w:p>
    <w:p w14:paraId="5233BAB0" w14:textId="77777777" w:rsidR="002D6292" w:rsidRPr="002D6292" w:rsidRDefault="002D6292" w:rsidP="002D6292">
      <w:pPr>
        <w:spacing w:after="0" w:line="240" w:lineRule="auto"/>
        <w:jc w:val="both"/>
        <w:rPr>
          <w:rFonts w:ascii="Times New Roman" w:hAnsi="Times New Roman" w:cs="Times New Roman"/>
          <w:sz w:val="24"/>
          <w:szCs w:val="24"/>
        </w:rPr>
      </w:pPr>
    </w:p>
    <w:p w14:paraId="670DA335" w14:textId="7FD78936" w:rsidR="002D6292" w:rsidRDefault="002D6292" w:rsidP="002D6292">
      <w:pPr>
        <w:spacing w:after="0" w:line="240" w:lineRule="auto"/>
        <w:jc w:val="both"/>
        <w:rPr>
          <w:rFonts w:ascii="Times New Roman" w:hAnsi="Times New Roman" w:cs="Times New Roman"/>
          <w:sz w:val="24"/>
          <w:szCs w:val="24"/>
        </w:rPr>
      </w:pPr>
      <w:r w:rsidRPr="002D6292">
        <w:rPr>
          <w:rFonts w:ascii="Times New Roman" w:hAnsi="Times New Roman" w:cs="Times New Roman"/>
          <w:sz w:val="24"/>
          <w:szCs w:val="24"/>
        </w:rPr>
        <w:t>(7)</w:t>
      </w:r>
      <w:r w:rsidR="00CD3F6C">
        <w:rPr>
          <w:rFonts w:ascii="Times New Roman" w:hAnsi="Times New Roman" w:cs="Times New Roman"/>
          <w:sz w:val="24"/>
          <w:szCs w:val="24"/>
        </w:rPr>
        <w:t xml:space="preserve"> </w:t>
      </w:r>
      <w:r w:rsidRPr="002D6292">
        <w:rPr>
          <w:rFonts w:ascii="Times New Roman" w:hAnsi="Times New Roman" w:cs="Times New Roman"/>
          <w:sz w:val="24"/>
          <w:szCs w:val="24"/>
        </w:rPr>
        <w:t xml:space="preserve">Kohtutäitur võib teha lapse elukohajärgsele või erandina kohustatud isiku elukohajärgsele kohalikule omavalitsusele ettepaneku </w:t>
      </w:r>
      <w:r w:rsidR="001A4E45">
        <w:rPr>
          <w:rFonts w:ascii="Times New Roman" w:hAnsi="Times New Roman" w:cs="Times New Roman"/>
          <w:sz w:val="24"/>
          <w:szCs w:val="24"/>
        </w:rPr>
        <w:t xml:space="preserve">paigutada </w:t>
      </w:r>
      <w:r w:rsidRPr="002D6292">
        <w:rPr>
          <w:rFonts w:ascii="Times New Roman" w:hAnsi="Times New Roman" w:cs="Times New Roman"/>
          <w:sz w:val="24"/>
          <w:szCs w:val="24"/>
        </w:rPr>
        <w:t>laps ajutiselt hoolekandeasutusse, kui see on vajalik kohtulahendi täitmise tagamiseks.</w:t>
      </w:r>
    </w:p>
    <w:p w14:paraId="01C71C9F" w14:textId="77777777" w:rsidR="002D6292" w:rsidRPr="002D6292" w:rsidRDefault="002D6292" w:rsidP="002D6292">
      <w:pPr>
        <w:spacing w:after="0" w:line="240" w:lineRule="auto"/>
        <w:jc w:val="both"/>
        <w:rPr>
          <w:rFonts w:ascii="Times New Roman" w:hAnsi="Times New Roman" w:cs="Times New Roman"/>
          <w:sz w:val="24"/>
          <w:szCs w:val="24"/>
        </w:rPr>
      </w:pPr>
    </w:p>
    <w:p w14:paraId="113B1A00" w14:textId="591AD2B4" w:rsidR="002D6292" w:rsidRDefault="002D6292" w:rsidP="002D6292">
      <w:pPr>
        <w:spacing w:after="0" w:line="240" w:lineRule="auto"/>
        <w:jc w:val="both"/>
        <w:rPr>
          <w:rFonts w:ascii="Times New Roman" w:hAnsi="Times New Roman" w:cs="Times New Roman"/>
          <w:sz w:val="24"/>
          <w:szCs w:val="24"/>
        </w:rPr>
      </w:pPr>
      <w:r w:rsidRPr="002D6292">
        <w:rPr>
          <w:rFonts w:ascii="Times New Roman" w:hAnsi="Times New Roman" w:cs="Times New Roman"/>
          <w:sz w:val="24"/>
          <w:szCs w:val="24"/>
        </w:rPr>
        <w:t>(8)</w:t>
      </w:r>
      <w:r w:rsidR="00CD3F6C">
        <w:rPr>
          <w:rFonts w:ascii="Times New Roman" w:hAnsi="Times New Roman" w:cs="Times New Roman"/>
          <w:sz w:val="24"/>
          <w:szCs w:val="24"/>
        </w:rPr>
        <w:t xml:space="preserve"> </w:t>
      </w:r>
      <w:r w:rsidRPr="002D6292">
        <w:rPr>
          <w:rFonts w:ascii="Times New Roman" w:hAnsi="Times New Roman" w:cs="Times New Roman"/>
          <w:sz w:val="24"/>
          <w:szCs w:val="24"/>
        </w:rPr>
        <w:t xml:space="preserve">Kohtutäitur teeb lapsega suhtlemise võimaldamise asjades otsuse täitetoimingu või täitemenetluse peatamiseks, kui lapsega seotud asjaolude tõttu </w:t>
      </w:r>
      <w:r w:rsidR="006F2A3C">
        <w:rPr>
          <w:rFonts w:ascii="Times New Roman" w:hAnsi="Times New Roman" w:cs="Times New Roman"/>
          <w:sz w:val="24"/>
          <w:szCs w:val="24"/>
        </w:rPr>
        <w:t>ei ole võimalik</w:t>
      </w:r>
      <w:r w:rsidR="00BE2157">
        <w:rPr>
          <w:rFonts w:ascii="Times New Roman" w:hAnsi="Times New Roman" w:cs="Times New Roman"/>
          <w:sz w:val="24"/>
          <w:szCs w:val="24"/>
        </w:rPr>
        <w:t xml:space="preserve"> täitetoimingut teha või </w:t>
      </w:r>
      <w:r w:rsidR="00BB25EB">
        <w:rPr>
          <w:rFonts w:ascii="Times New Roman" w:hAnsi="Times New Roman" w:cs="Times New Roman"/>
          <w:sz w:val="24"/>
          <w:szCs w:val="24"/>
        </w:rPr>
        <w:t>täitemenetlust</w:t>
      </w:r>
      <w:r w:rsidRPr="008F655E">
        <w:rPr>
          <w:rFonts w:ascii="Times New Roman" w:hAnsi="Times New Roman" w:cs="Times New Roman"/>
          <w:sz w:val="24"/>
          <w:szCs w:val="24"/>
        </w:rPr>
        <w:t xml:space="preserve"> läbi viia</w:t>
      </w:r>
      <w:r w:rsidRPr="005004C6">
        <w:rPr>
          <w:rFonts w:ascii="Times New Roman" w:hAnsi="Times New Roman" w:cs="Times New Roman"/>
          <w:sz w:val="24"/>
          <w:szCs w:val="24"/>
        </w:rPr>
        <w:t>.</w:t>
      </w:r>
      <w:r w:rsidRPr="002D6292">
        <w:rPr>
          <w:rFonts w:ascii="Times New Roman" w:hAnsi="Times New Roman" w:cs="Times New Roman"/>
          <w:sz w:val="24"/>
          <w:szCs w:val="24"/>
        </w:rPr>
        <w:t xml:space="preserve"> Kohaliku omavalitsuse esindajal on õigus teha kohtutäiturile ettepanek peatada täitetoiming, kui selle jätkamine võib kahjustada lapse heaolu. </w:t>
      </w:r>
      <w:r w:rsidR="00D31D65" w:rsidRPr="00D31D65">
        <w:rPr>
          <w:rFonts w:ascii="Times New Roman" w:hAnsi="Times New Roman" w:cs="Times New Roman"/>
          <w:sz w:val="24"/>
          <w:szCs w:val="24"/>
        </w:rPr>
        <w:t>Kohaliku omavalitsuse esindaja ettepanekul tehtud täitetoimingu peatamise otsus ei ole edasikaevatav</w:t>
      </w:r>
      <w:r w:rsidR="008826C6">
        <w:rPr>
          <w:rFonts w:ascii="Times New Roman" w:hAnsi="Times New Roman" w:cs="Times New Roman"/>
          <w:sz w:val="24"/>
          <w:szCs w:val="24"/>
        </w:rPr>
        <w:t xml:space="preserve">. </w:t>
      </w:r>
      <w:r w:rsidRPr="002D6292">
        <w:rPr>
          <w:rFonts w:ascii="Times New Roman" w:hAnsi="Times New Roman" w:cs="Times New Roman"/>
          <w:sz w:val="24"/>
          <w:szCs w:val="24"/>
        </w:rPr>
        <w:t>Kohtutäitur väljastab kohaliku omavalitsuse esindajale õiendi täitetoimingu peatamise ettepaneku tegemise kohta.</w:t>
      </w:r>
    </w:p>
    <w:p w14:paraId="09E03425" w14:textId="77777777" w:rsidR="00EE2CB8" w:rsidRPr="002D6292" w:rsidRDefault="00EE2CB8" w:rsidP="002D6292">
      <w:pPr>
        <w:spacing w:after="0" w:line="240" w:lineRule="auto"/>
        <w:jc w:val="both"/>
        <w:rPr>
          <w:rFonts w:ascii="Times New Roman" w:hAnsi="Times New Roman" w:cs="Times New Roman"/>
          <w:sz w:val="24"/>
          <w:szCs w:val="24"/>
        </w:rPr>
      </w:pPr>
    </w:p>
    <w:p w14:paraId="0A02378A" w14:textId="04D09125" w:rsidR="006E2D35" w:rsidRDefault="002D6292" w:rsidP="006E2D35">
      <w:pPr>
        <w:spacing w:after="0" w:line="240" w:lineRule="auto"/>
        <w:jc w:val="both"/>
        <w:rPr>
          <w:rFonts w:ascii="Times New Roman" w:hAnsi="Times New Roman" w:cs="Times New Roman"/>
          <w:sz w:val="24"/>
          <w:szCs w:val="24"/>
        </w:rPr>
      </w:pPr>
      <w:r w:rsidRPr="002D6292">
        <w:rPr>
          <w:rFonts w:ascii="Times New Roman" w:hAnsi="Times New Roman" w:cs="Times New Roman"/>
          <w:sz w:val="24"/>
          <w:szCs w:val="24"/>
        </w:rPr>
        <w:t>(9)</w:t>
      </w:r>
      <w:r w:rsidR="00011D85">
        <w:rPr>
          <w:rFonts w:ascii="Times New Roman" w:hAnsi="Times New Roman" w:cs="Times New Roman"/>
          <w:sz w:val="24"/>
          <w:szCs w:val="24"/>
        </w:rPr>
        <w:t xml:space="preserve"> </w:t>
      </w:r>
      <w:r w:rsidRPr="002D6292">
        <w:rPr>
          <w:rFonts w:ascii="Times New Roman" w:hAnsi="Times New Roman" w:cs="Times New Roman"/>
          <w:sz w:val="24"/>
          <w:szCs w:val="24"/>
        </w:rPr>
        <w:t xml:space="preserve">Kui lapsega suhtlemise võimaldamise asjades ei ole võimalik </w:t>
      </w:r>
      <w:r w:rsidR="00685F12" w:rsidRPr="002D6292">
        <w:rPr>
          <w:rFonts w:ascii="Times New Roman" w:hAnsi="Times New Roman" w:cs="Times New Roman"/>
          <w:sz w:val="24"/>
          <w:szCs w:val="24"/>
        </w:rPr>
        <w:t>täitetoimingut</w:t>
      </w:r>
      <w:r w:rsidR="00A94297">
        <w:rPr>
          <w:rFonts w:ascii="Times New Roman" w:hAnsi="Times New Roman" w:cs="Times New Roman"/>
          <w:sz w:val="24"/>
          <w:szCs w:val="24"/>
        </w:rPr>
        <w:t xml:space="preserve"> teha</w:t>
      </w:r>
      <w:r w:rsidRPr="002D6292">
        <w:rPr>
          <w:rFonts w:ascii="Times New Roman" w:hAnsi="Times New Roman" w:cs="Times New Roman"/>
          <w:sz w:val="24"/>
          <w:szCs w:val="24"/>
        </w:rPr>
        <w:t xml:space="preserve"> lapsega seotud asjaolude tõttu, teavitab kohtutäitur vanemat, et tal on võimalik pöörduda kohtu poole suhtluskorra muutmiseks.</w:t>
      </w:r>
    </w:p>
    <w:p w14:paraId="0EE4939D" w14:textId="77777777" w:rsidR="00B22FDC" w:rsidRDefault="00B22FDC" w:rsidP="006E2D35">
      <w:pPr>
        <w:spacing w:after="0" w:line="240" w:lineRule="auto"/>
        <w:jc w:val="both"/>
        <w:rPr>
          <w:rFonts w:ascii="Times New Roman" w:hAnsi="Times New Roman" w:cs="Times New Roman"/>
          <w:sz w:val="24"/>
          <w:szCs w:val="24"/>
        </w:rPr>
      </w:pPr>
    </w:p>
    <w:p w14:paraId="753A8366" w14:textId="43F9CF53" w:rsidR="00B22FDC" w:rsidRDefault="00B22FDC" w:rsidP="006E2D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B22FDC">
        <w:rPr>
          <w:rFonts w:ascii="Times New Roman" w:hAnsi="Times New Roman" w:cs="Times New Roman"/>
          <w:sz w:val="24"/>
          <w:szCs w:val="24"/>
        </w:rPr>
        <w:t>Kohtutäitur lõpetab</w:t>
      </w:r>
      <w:r w:rsidR="00011D85">
        <w:rPr>
          <w:rFonts w:ascii="Times New Roman" w:hAnsi="Times New Roman" w:cs="Times New Roman"/>
          <w:sz w:val="24"/>
          <w:szCs w:val="24"/>
        </w:rPr>
        <w:t xml:space="preserve"> </w:t>
      </w:r>
      <w:r w:rsidRPr="00B22FDC">
        <w:rPr>
          <w:rFonts w:ascii="Times New Roman" w:hAnsi="Times New Roman" w:cs="Times New Roman"/>
          <w:sz w:val="24"/>
          <w:szCs w:val="24"/>
        </w:rPr>
        <w:t>lapsega suhtlemise võimaldamise asjades</w:t>
      </w:r>
      <w:r w:rsidR="00DF6906">
        <w:rPr>
          <w:rFonts w:ascii="Times New Roman" w:hAnsi="Times New Roman" w:cs="Times New Roman"/>
          <w:sz w:val="24"/>
          <w:szCs w:val="24"/>
        </w:rPr>
        <w:t xml:space="preserve"> </w:t>
      </w:r>
      <w:r w:rsidRPr="00B22FDC">
        <w:rPr>
          <w:rFonts w:ascii="Times New Roman" w:hAnsi="Times New Roman" w:cs="Times New Roman"/>
          <w:sz w:val="24"/>
          <w:szCs w:val="24"/>
        </w:rPr>
        <w:t xml:space="preserve">täitemenetluse, kui täitetoiming on lapsega seotud asjaolude tõttu peatatud, kohtutäitur on vanemat kohtusse pöördumise võimalusest </w:t>
      </w:r>
      <w:r w:rsidR="00F41338" w:rsidRPr="00B22FDC">
        <w:rPr>
          <w:rFonts w:ascii="Times New Roman" w:hAnsi="Times New Roman" w:cs="Times New Roman"/>
          <w:sz w:val="24"/>
          <w:szCs w:val="24"/>
        </w:rPr>
        <w:t xml:space="preserve">teavitanud </w:t>
      </w:r>
      <w:r w:rsidRPr="00B22FDC">
        <w:rPr>
          <w:rFonts w:ascii="Times New Roman" w:hAnsi="Times New Roman" w:cs="Times New Roman"/>
          <w:sz w:val="24"/>
          <w:szCs w:val="24"/>
        </w:rPr>
        <w:t>ja vanem ei ole</w:t>
      </w:r>
      <w:r w:rsidR="00F41338">
        <w:rPr>
          <w:rFonts w:ascii="Times New Roman" w:hAnsi="Times New Roman" w:cs="Times New Roman"/>
          <w:sz w:val="24"/>
          <w:szCs w:val="24"/>
        </w:rPr>
        <w:t xml:space="preserve"> </w:t>
      </w:r>
      <w:r w:rsidRPr="00B22FDC">
        <w:rPr>
          <w:rFonts w:ascii="Times New Roman" w:hAnsi="Times New Roman" w:cs="Times New Roman"/>
          <w:sz w:val="24"/>
          <w:szCs w:val="24"/>
        </w:rPr>
        <w:t>kuue</w:t>
      </w:r>
      <w:r w:rsidR="00F41338">
        <w:rPr>
          <w:rFonts w:ascii="Times New Roman" w:hAnsi="Times New Roman" w:cs="Times New Roman"/>
          <w:sz w:val="24"/>
          <w:szCs w:val="24"/>
        </w:rPr>
        <w:t xml:space="preserve"> </w:t>
      </w:r>
      <w:r w:rsidRPr="00B22FDC">
        <w:rPr>
          <w:rFonts w:ascii="Times New Roman" w:hAnsi="Times New Roman" w:cs="Times New Roman"/>
          <w:sz w:val="24"/>
          <w:szCs w:val="24"/>
        </w:rPr>
        <w:t>kuu</w:t>
      </w:r>
      <w:r w:rsidR="00F41338">
        <w:rPr>
          <w:rFonts w:ascii="Times New Roman" w:hAnsi="Times New Roman" w:cs="Times New Roman"/>
          <w:sz w:val="24"/>
          <w:szCs w:val="24"/>
        </w:rPr>
        <w:t xml:space="preserve"> </w:t>
      </w:r>
      <w:r w:rsidRPr="00B22FDC">
        <w:rPr>
          <w:rFonts w:ascii="Times New Roman" w:hAnsi="Times New Roman" w:cs="Times New Roman"/>
          <w:sz w:val="24"/>
          <w:szCs w:val="24"/>
        </w:rPr>
        <w:t>jooksul kohtusse pöördunud</w:t>
      </w:r>
      <w:r w:rsidRPr="30588273">
        <w:rPr>
          <w:rFonts w:ascii="Times New Roman" w:hAnsi="Times New Roman" w:cs="Times New Roman"/>
          <w:sz w:val="24"/>
          <w:szCs w:val="24"/>
        </w:rPr>
        <w:t>.</w:t>
      </w:r>
      <w:r w:rsidR="00011D85">
        <w:rPr>
          <w:rFonts w:ascii="Times New Roman" w:hAnsi="Times New Roman" w:cs="Times New Roman"/>
          <w:sz w:val="24"/>
          <w:szCs w:val="24"/>
        </w:rPr>
        <w:t>“.</w:t>
      </w:r>
    </w:p>
    <w:p w14:paraId="704BDF33" w14:textId="0516DF01" w:rsidR="00A20F2B" w:rsidRPr="002F3EF4" w:rsidRDefault="00A20F2B" w:rsidP="002F3EF4">
      <w:pPr>
        <w:spacing w:after="0" w:line="240" w:lineRule="auto"/>
        <w:jc w:val="both"/>
        <w:rPr>
          <w:rFonts w:ascii="Times New Roman" w:hAnsi="Times New Roman" w:cs="Times New Roman"/>
          <w:sz w:val="24"/>
          <w:szCs w:val="24"/>
        </w:rPr>
      </w:pPr>
    </w:p>
    <w:p w14:paraId="29BE8ABC" w14:textId="77777777" w:rsidR="00A20F2B"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p>
    <w:p w14:paraId="0DDD14A8" w14:textId="77777777" w:rsidR="00A20F2B"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p>
    <w:p w14:paraId="756E3A02" w14:textId="77777777" w:rsidR="00A20F2B" w:rsidRPr="0092221E"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r w:rsidRPr="0092221E">
        <w:rPr>
          <w:rFonts w:ascii="Times New Roman" w:hAnsi="Times New Roman" w:cs="Times New Roman"/>
          <w:color w:val="202020"/>
          <w:sz w:val="24"/>
          <w:szCs w:val="24"/>
          <w:shd w:val="clear" w:color="auto" w:fill="FFFFFF"/>
        </w:rPr>
        <w:t xml:space="preserve">Lauri </w:t>
      </w:r>
      <w:proofErr w:type="spellStart"/>
      <w:r w:rsidRPr="0092221E">
        <w:rPr>
          <w:rFonts w:ascii="Times New Roman" w:hAnsi="Times New Roman" w:cs="Times New Roman"/>
          <w:color w:val="202020"/>
          <w:sz w:val="24"/>
          <w:szCs w:val="24"/>
          <w:shd w:val="clear" w:color="auto" w:fill="FFFFFF"/>
        </w:rPr>
        <w:t>Hussar</w:t>
      </w:r>
      <w:proofErr w:type="spellEnd"/>
    </w:p>
    <w:p w14:paraId="20B45BC9" w14:textId="77777777" w:rsidR="00A20F2B" w:rsidRPr="00E877CB"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r w:rsidRPr="00E877CB">
        <w:rPr>
          <w:rFonts w:ascii="Times New Roman" w:hAnsi="Times New Roman" w:cs="Times New Roman"/>
          <w:color w:val="202020"/>
          <w:sz w:val="24"/>
          <w:szCs w:val="24"/>
          <w:shd w:val="clear" w:color="auto" w:fill="FFFFFF"/>
        </w:rPr>
        <w:t>Riigikogu esimees</w:t>
      </w:r>
    </w:p>
    <w:p w14:paraId="0F904C35" w14:textId="77777777" w:rsidR="00A20F2B" w:rsidRPr="00E877CB"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p>
    <w:p w14:paraId="2DC847A0" w14:textId="40FA2930" w:rsidR="00A20F2B" w:rsidRDefault="00A20F2B" w:rsidP="00A20F2B">
      <w:pPr>
        <w:shd w:val="clear" w:color="auto" w:fill="FFFFFF"/>
        <w:spacing w:after="0" w:line="240" w:lineRule="auto"/>
        <w:jc w:val="both"/>
        <w:rPr>
          <w:rFonts w:ascii="Times New Roman" w:hAnsi="Times New Roman" w:cs="Times New Roman"/>
          <w:color w:val="202020"/>
          <w:sz w:val="24"/>
          <w:szCs w:val="24"/>
          <w:shd w:val="clear" w:color="auto" w:fill="FFFFFF"/>
        </w:rPr>
      </w:pPr>
      <w:r w:rsidRPr="00E877CB">
        <w:rPr>
          <w:rFonts w:ascii="Times New Roman" w:hAnsi="Times New Roman" w:cs="Times New Roman"/>
          <w:color w:val="202020"/>
          <w:sz w:val="24"/>
          <w:szCs w:val="24"/>
          <w:shd w:val="clear" w:color="auto" w:fill="FFFFFF"/>
        </w:rPr>
        <w:t>Tallinn,</w:t>
      </w:r>
      <w:r w:rsidRPr="00E877CB">
        <w:rPr>
          <w:rFonts w:ascii="Times New Roman" w:hAnsi="Times New Roman" w:cs="Times New Roman"/>
          <w:color w:val="202020"/>
          <w:sz w:val="24"/>
          <w:szCs w:val="24"/>
          <w:shd w:val="clear" w:color="auto" w:fill="FFFFFF"/>
        </w:rPr>
        <w:tab/>
      </w:r>
      <w:r w:rsidRPr="00E877CB">
        <w:rPr>
          <w:rFonts w:ascii="Times New Roman" w:hAnsi="Times New Roman" w:cs="Times New Roman"/>
          <w:color w:val="202020"/>
          <w:sz w:val="24"/>
          <w:szCs w:val="24"/>
          <w:shd w:val="clear" w:color="auto" w:fill="FFFFFF"/>
        </w:rPr>
        <w:tab/>
        <w:t>202</w:t>
      </w:r>
      <w:r w:rsidR="00C74500">
        <w:rPr>
          <w:rFonts w:ascii="Times New Roman" w:hAnsi="Times New Roman" w:cs="Times New Roman"/>
          <w:color w:val="202020"/>
          <w:sz w:val="24"/>
          <w:szCs w:val="24"/>
          <w:shd w:val="clear" w:color="auto" w:fill="FFFFFF"/>
        </w:rPr>
        <w:t>5</w:t>
      </w:r>
    </w:p>
    <w:p w14:paraId="5E944443" w14:textId="77777777" w:rsidR="00882F39" w:rsidRPr="00E877CB" w:rsidRDefault="00882F39" w:rsidP="00A20F2B">
      <w:pPr>
        <w:shd w:val="clear" w:color="auto" w:fill="FFFFFF"/>
        <w:spacing w:after="0" w:line="240" w:lineRule="auto"/>
        <w:jc w:val="both"/>
        <w:rPr>
          <w:rFonts w:ascii="Times New Roman" w:hAnsi="Times New Roman" w:cs="Times New Roman"/>
          <w:color w:val="202020"/>
          <w:sz w:val="24"/>
          <w:szCs w:val="24"/>
          <w:shd w:val="clear" w:color="auto" w:fill="FFFFFF"/>
        </w:rPr>
      </w:pPr>
    </w:p>
    <w:p w14:paraId="77708BB4" w14:textId="2F5EE2C8" w:rsidR="00A20F2B" w:rsidRPr="00E877CB" w:rsidRDefault="00A20F2B" w:rsidP="00A20F2B">
      <w:pPr>
        <w:pBdr>
          <w:top w:val="single" w:sz="4" w:space="1" w:color="auto"/>
        </w:pBdr>
        <w:shd w:val="clear" w:color="auto" w:fill="FFFFFF"/>
        <w:spacing w:after="0" w:line="240" w:lineRule="auto"/>
        <w:jc w:val="both"/>
        <w:rPr>
          <w:rFonts w:ascii="Times New Roman" w:hAnsi="Times New Roman" w:cs="Times New Roman"/>
          <w:color w:val="202020"/>
          <w:sz w:val="24"/>
          <w:szCs w:val="24"/>
          <w:shd w:val="clear" w:color="auto" w:fill="FFFFFF"/>
        </w:rPr>
      </w:pPr>
      <w:r w:rsidRPr="00E877CB">
        <w:rPr>
          <w:rFonts w:ascii="Times New Roman" w:hAnsi="Times New Roman" w:cs="Times New Roman"/>
          <w:color w:val="202020"/>
          <w:sz w:val="24"/>
          <w:szCs w:val="24"/>
          <w:shd w:val="clear" w:color="auto" w:fill="FFFFFF"/>
        </w:rPr>
        <w:t>Algatab Vabariigi Valitsus</w:t>
      </w:r>
    </w:p>
    <w:sectPr w:rsidR="00A20F2B" w:rsidRPr="00E877CB" w:rsidSect="00912C00">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Johanna Maria Kosk - JUSTDIGI" w:date="2026-01-07T14:34:00Z" w:initials="JK">
    <w:p w14:paraId="12B3AA8F" w14:textId="77777777" w:rsidR="009C2499" w:rsidRDefault="009C2499" w:rsidP="009C2499">
      <w:pPr>
        <w:pStyle w:val="Kommentaaritekst"/>
      </w:pPr>
      <w:r>
        <w:rPr>
          <w:rStyle w:val="Kommentaariviide"/>
        </w:rPr>
        <w:annotationRef/>
      </w:r>
      <w:r>
        <w:t xml:space="preserve">Palume sõnastuse muuta täpsemaks. Samuti palume kaaluda, kas seadusele oleks võimalik viidata selgemalt, näiteks paragrahvi või struktuuriosa täpsusega. </w:t>
      </w:r>
    </w:p>
  </w:comment>
  <w:comment w:id="10" w:author="Johanna Maria Kosk - JUSTDIGI" w:date="2026-01-07T14:39:00Z" w:initials="JK">
    <w:p w14:paraId="238C12AB" w14:textId="77777777" w:rsidR="009C2499" w:rsidRDefault="009C2499" w:rsidP="009C2499">
      <w:pPr>
        <w:pStyle w:val="Kommentaaritekst"/>
      </w:pPr>
      <w:r>
        <w:rPr>
          <w:rStyle w:val="Kommentaariviide"/>
        </w:rPr>
        <w:annotationRef/>
      </w:r>
      <w:r>
        <w:t xml:space="preserve">Palume kaaluda sätte ümbersõnastamist. </w:t>
      </w:r>
    </w:p>
    <w:p w14:paraId="4FB4DF18" w14:textId="77777777" w:rsidR="009C2499" w:rsidRDefault="009C2499" w:rsidP="009C2499">
      <w:pPr>
        <w:pStyle w:val="Kommentaaritekst"/>
      </w:pPr>
      <w:r>
        <w:t>Seletuskirjas on sätte kohta selgitatud, et on oluline, et juhtumikorraldust lõpetav KOV veendub, et lapse uue elukoha järgne KOV asub lapsele abi osutama ja juhtumit korraldama.</w:t>
      </w:r>
    </w:p>
    <w:p w14:paraId="68DF85AA" w14:textId="77777777" w:rsidR="009C2499" w:rsidRDefault="009C2499" w:rsidP="009C2499">
      <w:pPr>
        <w:pStyle w:val="Kommentaaritekst"/>
      </w:pPr>
    </w:p>
    <w:p w14:paraId="6217C4D0" w14:textId="77777777" w:rsidR="009C2499" w:rsidRDefault="009C2499" w:rsidP="009C2499">
      <w:pPr>
        <w:pStyle w:val="Kommentaaritekst"/>
      </w:pPr>
      <w:r>
        <w:t xml:space="preserve">Samas leiame, et  </w:t>
      </w:r>
      <w:r>
        <w:rPr>
          <w:color w:val="242424"/>
          <w:highlight w:val="white"/>
        </w:rPr>
        <w:t xml:space="preserve">KOVi veendumiskohustust ega juhtumi üleandmise kohustust sättest ei tulene. Säte on sõnastatud nii, et lapse elukohajärgse KOVi muutumisel juhtumikorraldus lõpetatakse ning täiendavaid tingimusi arvestama ei pea. </w:t>
      </w:r>
    </w:p>
    <w:p w14:paraId="44E65BA5" w14:textId="77777777" w:rsidR="009C2499" w:rsidRDefault="009C2499" w:rsidP="009C2499">
      <w:pPr>
        <w:pStyle w:val="Kommentaaritekst"/>
      </w:pPr>
    </w:p>
    <w:p w14:paraId="36B00F3F" w14:textId="77777777" w:rsidR="009C2499" w:rsidRDefault="009C2499" w:rsidP="009C2499">
      <w:pPr>
        <w:pStyle w:val="Kommentaaritekst"/>
      </w:pPr>
      <w:r>
        <w:rPr>
          <w:color w:val="242424"/>
          <w:highlight w:val="white"/>
        </w:rPr>
        <w:t>Seetõttu palume kaaluda sätte ümbersõnastamist eelkõige lähtudes seletuskirjas sätte selgituste juures toodud näidetest.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2B3AA8F" w15:done="0"/>
  <w15:commentEx w15:paraId="36B00F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42E605" w16cex:dateUtc="2026-01-07T12:34:00Z"/>
  <w16cex:commentExtensible w16cex:durableId="53A8411F" w16cex:dateUtc="2026-01-07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2B3AA8F" w16cid:durableId="7C42E605"/>
  <w16cid:commentId w16cid:paraId="36B00F3F" w16cid:durableId="53A841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3B960" w14:textId="77777777" w:rsidR="004E43DD" w:rsidRDefault="004E43DD" w:rsidP="00D3252B">
      <w:pPr>
        <w:spacing w:after="0" w:line="240" w:lineRule="auto"/>
      </w:pPr>
      <w:r>
        <w:separator/>
      </w:r>
    </w:p>
  </w:endnote>
  <w:endnote w:type="continuationSeparator" w:id="0">
    <w:p w14:paraId="32A4FB60" w14:textId="77777777" w:rsidR="004E43DD" w:rsidRDefault="004E43DD" w:rsidP="00D3252B">
      <w:pPr>
        <w:spacing w:after="0" w:line="240" w:lineRule="auto"/>
      </w:pPr>
      <w:r>
        <w:continuationSeparator/>
      </w:r>
    </w:p>
  </w:endnote>
  <w:endnote w:type="continuationNotice" w:id="1">
    <w:p w14:paraId="5420A4E9" w14:textId="77777777" w:rsidR="004E43DD" w:rsidRDefault="004E43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52539" w14:textId="77777777" w:rsidR="00D3252B" w:rsidRDefault="00D3252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571226"/>
      <w:docPartObj>
        <w:docPartGallery w:val="Page Numbers (Bottom of Page)"/>
        <w:docPartUnique/>
      </w:docPartObj>
    </w:sdtPr>
    <w:sdtEndPr/>
    <w:sdtContent>
      <w:p w14:paraId="1DF0D378" w14:textId="76B8C81F" w:rsidR="00D3252B" w:rsidRDefault="00D3252B">
        <w:pPr>
          <w:pStyle w:val="Jalus"/>
          <w:jc w:val="center"/>
        </w:pPr>
        <w:r>
          <w:fldChar w:fldCharType="begin"/>
        </w:r>
        <w:r>
          <w:instrText>PAGE   \* MERGEFORMAT</w:instrText>
        </w:r>
        <w:r>
          <w:fldChar w:fldCharType="separate"/>
        </w:r>
        <w:r>
          <w:t>2</w:t>
        </w:r>
        <w:r>
          <w:fldChar w:fldCharType="end"/>
        </w:r>
      </w:p>
    </w:sdtContent>
  </w:sdt>
  <w:p w14:paraId="6DE9CC1B" w14:textId="77777777" w:rsidR="00D3252B" w:rsidRDefault="00D3252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5796" w14:textId="77777777" w:rsidR="00D3252B" w:rsidRDefault="00D3252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3D11E" w14:textId="77777777" w:rsidR="004E43DD" w:rsidRDefault="004E43DD" w:rsidP="00D3252B">
      <w:pPr>
        <w:spacing w:after="0" w:line="240" w:lineRule="auto"/>
      </w:pPr>
      <w:r>
        <w:separator/>
      </w:r>
    </w:p>
  </w:footnote>
  <w:footnote w:type="continuationSeparator" w:id="0">
    <w:p w14:paraId="65C6A54B" w14:textId="77777777" w:rsidR="004E43DD" w:rsidRDefault="004E43DD" w:rsidP="00D3252B">
      <w:pPr>
        <w:spacing w:after="0" w:line="240" w:lineRule="auto"/>
      </w:pPr>
      <w:r>
        <w:continuationSeparator/>
      </w:r>
    </w:p>
  </w:footnote>
  <w:footnote w:type="continuationNotice" w:id="1">
    <w:p w14:paraId="35DA196F" w14:textId="77777777" w:rsidR="004E43DD" w:rsidRDefault="004E43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4C9CB" w14:textId="77777777" w:rsidR="00D3252B" w:rsidRDefault="00D3252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8BB" w14:textId="77777777" w:rsidR="00D3252B" w:rsidRDefault="00D3252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73991" w14:textId="77777777" w:rsidR="00D3252B" w:rsidRDefault="00D3252B">
    <w:pPr>
      <w:pStyle w:val="Pis"/>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1A3703"/>
    <w:rsid w:val="00000996"/>
    <w:rsid w:val="000012C8"/>
    <w:rsid w:val="000017F7"/>
    <w:rsid w:val="00002A9C"/>
    <w:rsid w:val="000038C6"/>
    <w:rsid w:val="00003D88"/>
    <w:rsid w:val="00003E85"/>
    <w:rsid w:val="0000410F"/>
    <w:rsid w:val="00004A74"/>
    <w:rsid w:val="000056A7"/>
    <w:rsid w:val="00005BA8"/>
    <w:rsid w:val="00006456"/>
    <w:rsid w:val="00006547"/>
    <w:rsid w:val="000066BD"/>
    <w:rsid w:val="00006803"/>
    <w:rsid w:val="00006CC4"/>
    <w:rsid w:val="00007400"/>
    <w:rsid w:val="000076A2"/>
    <w:rsid w:val="00010ADF"/>
    <w:rsid w:val="00010E3F"/>
    <w:rsid w:val="00010F4C"/>
    <w:rsid w:val="000117FE"/>
    <w:rsid w:val="00011B6A"/>
    <w:rsid w:val="00011D85"/>
    <w:rsid w:val="000126AD"/>
    <w:rsid w:val="00012BB2"/>
    <w:rsid w:val="00013528"/>
    <w:rsid w:val="0001384B"/>
    <w:rsid w:val="00013AAE"/>
    <w:rsid w:val="0001405B"/>
    <w:rsid w:val="000146A1"/>
    <w:rsid w:val="00015A8B"/>
    <w:rsid w:val="00015BF0"/>
    <w:rsid w:val="00015BF7"/>
    <w:rsid w:val="00015EC1"/>
    <w:rsid w:val="0001602C"/>
    <w:rsid w:val="0001698B"/>
    <w:rsid w:val="00016A23"/>
    <w:rsid w:val="00017249"/>
    <w:rsid w:val="00020C73"/>
    <w:rsid w:val="00020E4E"/>
    <w:rsid w:val="000214F9"/>
    <w:rsid w:val="0002193B"/>
    <w:rsid w:val="00021A11"/>
    <w:rsid w:val="00021C30"/>
    <w:rsid w:val="00021C96"/>
    <w:rsid w:val="00021D2C"/>
    <w:rsid w:val="000220AD"/>
    <w:rsid w:val="000224A1"/>
    <w:rsid w:val="00022785"/>
    <w:rsid w:val="00022909"/>
    <w:rsid w:val="00022C78"/>
    <w:rsid w:val="0002346E"/>
    <w:rsid w:val="000234C8"/>
    <w:rsid w:val="0002370F"/>
    <w:rsid w:val="00024182"/>
    <w:rsid w:val="00024DE5"/>
    <w:rsid w:val="000259AC"/>
    <w:rsid w:val="000276CB"/>
    <w:rsid w:val="000277DB"/>
    <w:rsid w:val="0003038C"/>
    <w:rsid w:val="00031A15"/>
    <w:rsid w:val="00031F93"/>
    <w:rsid w:val="000328BC"/>
    <w:rsid w:val="000338F6"/>
    <w:rsid w:val="00033D12"/>
    <w:rsid w:val="00033F77"/>
    <w:rsid w:val="00034A58"/>
    <w:rsid w:val="0003571D"/>
    <w:rsid w:val="00036229"/>
    <w:rsid w:val="00036618"/>
    <w:rsid w:val="000375B1"/>
    <w:rsid w:val="00037906"/>
    <w:rsid w:val="00040049"/>
    <w:rsid w:val="00040EED"/>
    <w:rsid w:val="000411E7"/>
    <w:rsid w:val="00041634"/>
    <w:rsid w:val="00041B1C"/>
    <w:rsid w:val="00042314"/>
    <w:rsid w:val="00042803"/>
    <w:rsid w:val="00042A28"/>
    <w:rsid w:val="000430BC"/>
    <w:rsid w:val="00043A9F"/>
    <w:rsid w:val="00044168"/>
    <w:rsid w:val="000442A1"/>
    <w:rsid w:val="00044370"/>
    <w:rsid w:val="000443C4"/>
    <w:rsid w:val="00045C10"/>
    <w:rsid w:val="00046755"/>
    <w:rsid w:val="00046B58"/>
    <w:rsid w:val="00046FC2"/>
    <w:rsid w:val="00047373"/>
    <w:rsid w:val="00051352"/>
    <w:rsid w:val="000519BF"/>
    <w:rsid w:val="000525E6"/>
    <w:rsid w:val="00052985"/>
    <w:rsid w:val="00052E38"/>
    <w:rsid w:val="000539A3"/>
    <w:rsid w:val="00054250"/>
    <w:rsid w:val="0005434C"/>
    <w:rsid w:val="00054E9F"/>
    <w:rsid w:val="00055D75"/>
    <w:rsid w:val="00055E0D"/>
    <w:rsid w:val="000562BE"/>
    <w:rsid w:val="0005768D"/>
    <w:rsid w:val="00060C52"/>
    <w:rsid w:val="0006123C"/>
    <w:rsid w:val="000616B6"/>
    <w:rsid w:val="00061CFE"/>
    <w:rsid w:val="00061DB6"/>
    <w:rsid w:val="000622B8"/>
    <w:rsid w:val="0006268C"/>
    <w:rsid w:val="000626A6"/>
    <w:rsid w:val="00063648"/>
    <w:rsid w:val="00063B4B"/>
    <w:rsid w:val="00063CC8"/>
    <w:rsid w:val="00064055"/>
    <w:rsid w:val="0006432C"/>
    <w:rsid w:val="00065D33"/>
    <w:rsid w:val="00065E37"/>
    <w:rsid w:val="0006695E"/>
    <w:rsid w:val="000669C3"/>
    <w:rsid w:val="000674F5"/>
    <w:rsid w:val="00067A03"/>
    <w:rsid w:val="0007051C"/>
    <w:rsid w:val="00070F57"/>
    <w:rsid w:val="00071453"/>
    <w:rsid w:val="000717E2"/>
    <w:rsid w:val="000719E3"/>
    <w:rsid w:val="00071F70"/>
    <w:rsid w:val="00072D50"/>
    <w:rsid w:val="0007351F"/>
    <w:rsid w:val="00073744"/>
    <w:rsid w:val="00074234"/>
    <w:rsid w:val="000748A1"/>
    <w:rsid w:val="00074E36"/>
    <w:rsid w:val="000758E4"/>
    <w:rsid w:val="00075FB3"/>
    <w:rsid w:val="000764C0"/>
    <w:rsid w:val="000767FF"/>
    <w:rsid w:val="00076FE4"/>
    <w:rsid w:val="0008041F"/>
    <w:rsid w:val="0008047B"/>
    <w:rsid w:val="00081C3B"/>
    <w:rsid w:val="00081E8A"/>
    <w:rsid w:val="000822BD"/>
    <w:rsid w:val="00082CD3"/>
    <w:rsid w:val="000834EA"/>
    <w:rsid w:val="00083F50"/>
    <w:rsid w:val="00085DC8"/>
    <w:rsid w:val="00086662"/>
    <w:rsid w:val="0008696E"/>
    <w:rsid w:val="0008697C"/>
    <w:rsid w:val="00086A68"/>
    <w:rsid w:val="000871D5"/>
    <w:rsid w:val="00087455"/>
    <w:rsid w:val="000913B9"/>
    <w:rsid w:val="000915AB"/>
    <w:rsid w:val="00091654"/>
    <w:rsid w:val="00091AC0"/>
    <w:rsid w:val="00091BDA"/>
    <w:rsid w:val="00091C19"/>
    <w:rsid w:val="00092708"/>
    <w:rsid w:val="000927C3"/>
    <w:rsid w:val="000929CD"/>
    <w:rsid w:val="00092B5C"/>
    <w:rsid w:val="00092B6E"/>
    <w:rsid w:val="000933C4"/>
    <w:rsid w:val="00093A19"/>
    <w:rsid w:val="00094E74"/>
    <w:rsid w:val="00094EF5"/>
    <w:rsid w:val="00095179"/>
    <w:rsid w:val="00095536"/>
    <w:rsid w:val="00095851"/>
    <w:rsid w:val="00096A8F"/>
    <w:rsid w:val="000970E4"/>
    <w:rsid w:val="000974CB"/>
    <w:rsid w:val="00097593"/>
    <w:rsid w:val="000977CD"/>
    <w:rsid w:val="000978C8"/>
    <w:rsid w:val="000A01E5"/>
    <w:rsid w:val="000A034F"/>
    <w:rsid w:val="000A035B"/>
    <w:rsid w:val="000A1A45"/>
    <w:rsid w:val="000A2217"/>
    <w:rsid w:val="000A2251"/>
    <w:rsid w:val="000A2748"/>
    <w:rsid w:val="000A27AE"/>
    <w:rsid w:val="000A37C3"/>
    <w:rsid w:val="000A3B25"/>
    <w:rsid w:val="000A3F61"/>
    <w:rsid w:val="000A4577"/>
    <w:rsid w:val="000A4606"/>
    <w:rsid w:val="000A4846"/>
    <w:rsid w:val="000A4C87"/>
    <w:rsid w:val="000A527A"/>
    <w:rsid w:val="000A5E71"/>
    <w:rsid w:val="000B0585"/>
    <w:rsid w:val="000B0BF4"/>
    <w:rsid w:val="000B1955"/>
    <w:rsid w:val="000B1A0F"/>
    <w:rsid w:val="000B229D"/>
    <w:rsid w:val="000B23FA"/>
    <w:rsid w:val="000B246D"/>
    <w:rsid w:val="000B291E"/>
    <w:rsid w:val="000B2C2A"/>
    <w:rsid w:val="000B39DC"/>
    <w:rsid w:val="000B3E1E"/>
    <w:rsid w:val="000B4BE6"/>
    <w:rsid w:val="000B4BF5"/>
    <w:rsid w:val="000B4D2F"/>
    <w:rsid w:val="000B59CA"/>
    <w:rsid w:val="000B5D0B"/>
    <w:rsid w:val="000B5E39"/>
    <w:rsid w:val="000B62EB"/>
    <w:rsid w:val="000B6C76"/>
    <w:rsid w:val="000B70BB"/>
    <w:rsid w:val="000B71A8"/>
    <w:rsid w:val="000B74F9"/>
    <w:rsid w:val="000B7761"/>
    <w:rsid w:val="000B78E4"/>
    <w:rsid w:val="000B7AF3"/>
    <w:rsid w:val="000C06FD"/>
    <w:rsid w:val="000C0AC2"/>
    <w:rsid w:val="000C0D55"/>
    <w:rsid w:val="000C1940"/>
    <w:rsid w:val="000C1DD2"/>
    <w:rsid w:val="000C2B56"/>
    <w:rsid w:val="000C2DE2"/>
    <w:rsid w:val="000C3587"/>
    <w:rsid w:val="000C41B6"/>
    <w:rsid w:val="000C43F8"/>
    <w:rsid w:val="000C46F1"/>
    <w:rsid w:val="000C533E"/>
    <w:rsid w:val="000C5911"/>
    <w:rsid w:val="000C6F52"/>
    <w:rsid w:val="000C7886"/>
    <w:rsid w:val="000D0898"/>
    <w:rsid w:val="000D13C3"/>
    <w:rsid w:val="000D18B1"/>
    <w:rsid w:val="000D2233"/>
    <w:rsid w:val="000D233E"/>
    <w:rsid w:val="000D2397"/>
    <w:rsid w:val="000D4E39"/>
    <w:rsid w:val="000D519A"/>
    <w:rsid w:val="000D528C"/>
    <w:rsid w:val="000D5698"/>
    <w:rsid w:val="000D5964"/>
    <w:rsid w:val="000D5A20"/>
    <w:rsid w:val="000D5A7F"/>
    <w:rsid w:val="000D608E"/>
    <w:rsid w:val="000D6501"/>
    <w:rsid w:val="000D66D8"/>
    <w:rsid w:val="000D6DB6"/>
    <w:rsid w:val="000D7B5E"/>
    <w:rsid w:val="000E05D3"/>
    <w:rsid w:val="000E05F4"/>
    <w:rsid w:val="000E093E"/>
    <w:rsid w:val="000E1210"/>
    <w:rsid w:val="000E1E71"/>
    <w:rsid w:val="000E1EC0"/>
    <w:rsid w:val="000E3AB0"/>
    <w:rsid w:val="000E40D7"/>
    <w:rsid w:val="000E535A"/>
    <w:rsid w:val="000E58AC"/>
    <w:rsid w:val="000E5F2D"/>
    <w:rsid w:val="000E6665"/>
    <w:rsid w:val="000E699A"/>
    <w:rsid w:val="000E6C9C"/>
    <w:rsid w:val="000E7481"/>
    <w:rsid w:val="000F01CC"/>
    <w:rsid w:val="000F047E"/>
    <w:rsid w:val="000F0517"/>
    <w:rsid w:val="000F09E2"/>
    <w:rsid w:val="000F0C64"/>
    <w:rsid w:val="000F128F"/>
    <w:rsid w:val="000F18D5"/>
    <w:rsid w:val="000F2049"/>
    <w:rsid w:val="000F25D7"/>
    <w:rsid w:val="000F3268"/>
    <w:rsid w:val="000F3829"/>
    <w:rsid w:val="000F3CEF"/>
    <w:rsid w:val="000F3EF3"/>
    <w:rsid w:val="000F4B5D"/>
    <w:rsid w:val="000F60AD"/>
    <w:rsid w:val="000F6303"/>
    <w:rsid w:val="000F69EC"/>
    <w:rsid w:val="000F6AB8"/>
    <w:rsid w:val="000F6BBE"/>
    <w:rsid w:val="000F6C12"/>
    <w:rsid w:val="000F70BB"/>
    <w:rsid w:val="000F7571"/>
    <w:rsid w:val="0010014A"/>
    <w:rsid w:val="0010068F"/>
    <w:rsid w:val="00100CD6"/>
    <w:rsid w:val="0010148E"/>
    <w:rsid w:val="00101693"/>
    <w:rsid w:val="00102CFA"/>
    <w:rsid w:val="00103050"/>
    <w:rsid w:val="00103477"/>
    <w:rsid w:val="0010366E"/>
    <w:rsid w:val="00103EC6"/>
    <w:rsid w:val="0010495F"/>
    <w:rsid w:val="001049C6"/>
    <w:rsid w:val="00104A92"/>
    <w:rsid w:val="00104ECA"/>
    <w:rsid w:val="00105634"/>
    <w:rsid w:val="001057DF"/>
    <w:rsid w:val="00105AD1"/>
    <w:rsid w:val="00105C28"/>
    <w:rsid w:val="00106A1B"/>
    <w:rsid w:val="00106A9F"/>
    <w:rsid w:val="00106D2D"/>
    <w:rsid w:val="00106E21"/>
    <w:rsid w:val="00106EC6"/>
    <w:rsid w:val="00107B8E"/>
    <w:rsid w:val="001102FC"/>
    <w:rsid w:val="0011079E"/>
    <w:rsid w:val="00110EC6"/>
    <w:rsid w:val="001113C3"/>
    <w:rsid w:val="00111AFC"/>
    <w:rsid w:val="00111E2D"/>
    <w:rsid w:val="00112540"/>
    <w:rsid w:val="00112628"/>
    <w:rsid w:val="0011332E"/>
    <w:rsid w:val="00113691"/>
    <w:rsid w:val="00113E2D"/>
    <w:rsid w:val="00114066"/>
    <w:rsid w:val="001140BD"/>
    <w:rsid w:val="001153E7"/>
    <w:rsid w:val="0011551C"/>
    <w:rsid w:val="00115AD8"/>
    <w:rsid w:val="00115CD0"/>
    <w:rsid w:val="0011634D"/>
    <w:rsid w:val="001163AD"/>
    <w:rsid w:val="00116E4C"/>
    <w:rsid w:val="00116EEB"/>
    <w:rsid w:val="0011765B"/>
    <w:rsid w:val="00117A8A"/>
    <w:rsid w:val="00117B78"/>
    <w:rsid w:val="0012045D"/>
    <w:rsid w:val="001212C5"/>
    <w:rsid w:val="00121446"/>
    <w:rsid w:val="0012172B"/>
    <w:rsid w:val="00121EE2"/>
    <w:rsid w:val="00122454"/>
    <w:rsid w:val="00122602"/>
    <w:rsid w:val="0012264A"/>
    <w:rsid w:val="001231A8"/>
    <w:rsid w:val="0012340C"/>
    <w:rsid w:val="001234DB"/>
    <w:rsid w:val="0012360C"/>
    <w:rsid w:val="00123F25"/>
    <w:rsid w:val="0012400E"/>
    <w:rsid w:val="00124703"/>
    <w:rsid w:val="00124C3C"/>
    <w:rsid w:val="00124D74"/>
    <w:rsid w:val="001266AA"/>
    <w:rsid w:val="001266DF"/>
    <w:rsid w:val="00127B56"/>
    <w:rsid w:val="0013045C"/>
    <w:rsid w:val="0013082E"/>
    <w:rsid w:val="00130C60"/>
    <w:rsid w:val="00131BC8"/>
    <w:rsid w:val="001321B8"/>
    <w:rsid w:val="001325B2"/>
    <w:rsid w:val="001328E3"/>
    <w:rsid w:val="001341AD"/>
    <w:rsid w:val="00134225"/>
    <w:rsid w:val="00135352"/>
    <w:rsid w:val="00135475"/>
    <w:rsid w:val="00135538"/>
    <w:rsid w:val="00137BC9"/>
    <w:rsid w:val="001415C5"/>
    <w:rsid w:val="001417ED"/>
    <w:rsid w:val="00141B7A"/>
    <w:rsid w:val="00142BB5"/>
    <w:rsid w:val="0014334B"/>
    <w:rsid w:val="00143F7A"/>
    <w:rsid w:val="001443FC"/>
    <w:rsid w:val="00146403"/>
    <w:rsid w:val="00146526"/>
    <w:rsid w:val="0014666A"/>
    <w:rsid w:val="00146828"/>
    <w:rsid w:val="00146A4A"/>
    <w:rsid w:val="00147A41"/>
    <w:rsid w:val="00147C78"/>
    <w:rsid w:val="00147FBD"/>
    <w:rsid w:val="00150154"/>
    <w:rsid w:val="001504E7"/>
    <w:rsid w:val="0015097D"/>
    <w:rsid w:val="00151420"/>
    <w:rsid w:val="001515B2"/>
    <w:rsid w:val="00151FCE"/>
    <w:rsid w:val="001529A2"/>
    <w:rsid w:val="00152C21"/>
    <w:rsid w:val="00153587"/>
    <w:rsid w:val="00153B5F"/>
    <w:rsid w:val="00153EFF"/>
    <w:rsid w:val="001546F0"/>
    <w:rsid w:val="00154789"/>
    <w:rsid w:val="00154A1B"/>
    <w:rsid w:val="00154AAB"/>
    <w:rsid w:val="00155159"/>
    <w:rsid w:val="001554C2"/>
    <w:rsid w:val="00155865"/>
    <w:rsid w:val="00155E50"/>
    <w:rsid w:val="00155FE4"/>
    <w:rsid w:val="00156F85"/>
    <w:rsid w:val="00157D31"/>
    <w:rsid w:val="00157F47"/>
    <w:rsid w:val="00160EA4"/>
    <w:rsid w:val="00161526"/>
    <w:rsid w:val="00161821"/>
    <w:rsid w:val="00162394"/>
    <w:rsid w:val="00162609"/>
    <w:rsid w:val="00162637"/>
    <w:rsid w:val="00162B8A"/>
    <w:rsid w:val="00162DD5"/>
    <w:rsid w:val="00162F2F"/>
    <w:rsid w:val="00163233"/>
    <w:rsid w:val="0016370F"/>
    <w:rsid w:val="00163ECD"/>
    <w:rsid w:val="001643BF"/>
    <w:rsid w:val="001647C3"/>
    <w:rsid w:val="0016502B"/>
    <w:rsid w:val="00165136"/>
    <w:rsid w:val="00165498"/>
    <w:rsid w:val="00165C34"/>
    <w:rsid w:val="00166529"/>
    <w:rsid w:val="001666ED"/>
    <w:rsid w:val="00167596"/>
    <w:rsid w:val="0016777D"/>
    <w:rsid w:val="00167AF9"/>
    <w:rsid w:val="00167B6E"/>
    <w:rsid w:val="00171374"/>
    <w:rsid w:val="001715F0"/>
    <w:rsid w:val="00171AF7"/>
    <w:rsid w:val="00171BCB"/>
    <w:rsid w:val="00173D4B"/>
    <w:rsid w:val="00173E82"/>
    <w:rsid w:val="00174BDA"/>
    <w:rsid w:val="00176957"/>
    <w:rsid w:val="00176E5C"/>
    <w:rsid w:val="00176F8D"/>
    <w:rsid w:val="001773B2"/>
    <w:rsid w:val="00177798"/>
    <w:rsid w:val="00177F3D"/>
    <w:rsid w:val="001804CF"/>
    <w:rsid w:val="001812C3"/>
    <w:rsid w:val="00181700"/>
    <w:rsid w:val="00181740"/>
    <w:rsid w:val="0018181D"/>
    <w:rsid w:val="00181956"/>
    <w:rsid w:val="00181EFB"/>
    <w:rsid w:val="00182FC5"/>
    <w:rsid w:val="0018323B"/>
    <w:rsid w:val="00183466"/>
    <w:rsid w:val="00183893"/>
    <w:rsid w:val="0018436A"/>
    <w:rsid w:val="001843CD"/>
    <w:rsid w:val="00184792"/>
    <w:rsid w:val="0018482D"/>
    <w:rsid w:val="00184877"/>
    <w:rsid w:val="00184CB0"/>
    <w:rsid w:val="00185362"/>
    <w:rsid w:val="0018593D"/>
    <w:rsid w:val="00186DC9"/>
    <w:rsid w:val="00186ED1"/>
    <w:rsid w:val="001874C8"/>
    <w:rsid w:val="001874D0"/>
    <w:rsid w:val="00187561"/>
    <w:rsid w:val="00187566"/>
    <w:rsid w:val="0018778A"/>
    <w:rsid w:val="001904A0"/>
    <w:rsid w:val="001907E1"/>
    <w:rsid w:val="00191751"/>
    <w:rsid w:val="00191B18"/>
    <w:rsid w:val="00191EEF"/>
    <w:rsid w:val="00192037"/>
    <w:rsid w:val="00192360"/>
    <w:rsid w:val="001924C8"/>
    <w:rsid w:val="00192600"/>
    <w:rsid w:val="001927FF"/>
    <w:rsid w:val="00192F1C"/>
    <w:rsid w:val="001935C4"/>
    <w:rsid w:val="00193C77"/>
    <w:rsid w:val="00193E1F"/>
    <w:rsid w:val="0019420B"/>
    <w:rsid w:val="001951B5"/>
    <w:rsid w:val="00195275"/>
    <w:rsid w:val="00195E6E"/>
    <w:rsid w:val="001971BF"/>
    <w:rsid w:val="00197484"/>
    <w:rsid w:val="00197700"/>
    <w:rsid w:val="00197861"/>
    <w:rsid w:val="00197DAD"/>
    <w:rsid w:val="001A0034"/>
    <w:rsid w:val="001A00A4"/>
    <w:rsid w:val="001A127F"/>
    <w:rsid w:val="001A1680"/>
    <w:rsid w:val="001A1C4B"/>
    <w:rsid w:val="001A2443"/>
    <w:rsid w:val="001A25CD"/>
    <w:rsid w:val="001A2E7F"/>
    <w:rsid w:val="001A2F79"/>
    <w:rsid w:val="001A3144"/>
    <w:rsid w:val="001A43D4"/>
    <w:rsid w:val="001A4864"/>
    <w:rsid w:val="001A4937"/>
    <w:rsid w:val="001A4AD7"/>
    <w:rsid w:val="001A4D02"/>
    <w:rsid w:val="001A4E45"/>
    <w:rsid w:val="001A5DB1"/>
    <w:rsid w:val="001A64A1"/>
    <w:rsid w:val="001A68AC"/>
    <w:rsid w:val="001A738C"/>
    <w:rsid w:val="001A73A7"/>
    <w:rsid w:val="001A74E1"/>
    <w:rsid w:val="001A7523"/>
    <w:rsid w:val="001A7B17"/>
    <w:rsid w:val="001A7ECE"/>
    <w:rsid w:val="001B0320"/>
    <w:rsid w:val="001B04DC"/>
    <w:rsid w:val="001B0EAB"/>
    <w:rsid w:val="001B1839"/>
    <w:rsid w:val="001B1A71"/>
    <w:rsid w:val="001B1B82"/>
    <w:rsid w:val="001B22D9"/>
    <w:rsid w:val="001B247B"/>
    <w:rsid w:val="001B2F3D"/>
    <w:rsid w:val="001B431A"/>
    <w:rsid w:val="001B4C64"/>
    <w:rsid w:val="001B50B1"/>
    <w:rsid w:val="001B544A"/>
    <w:rsid w:val="001B5E24"/>
    <w:rsid w:val="001B6A95"/>
    <w:rsid w:val="001B7663"/>
    <w:rsid w:val="001C0485"/>
    <w:rsid w:val="001C1478"/>
    <w:rsid w:val="001C2077"/>
    <w:rsid w:val="001C2650"/>
    <w:rsid w:val="001C362E"/>
    <w:rsid w:val="001C3C47"/>
    <w:rsid w:val="001C4D5D"/>
    <w:rsid w:val="001C4DC9"/>
    <w:rsid w:val="001C52E5"/>
    <w:rsid w:val="001C632D"/>
    <w:rsid w:val="001D051F"/>
    <w:rsid w:val="001D0ED5"/>
    <w:rsid w:val="001D1780"/>
    <w:rsid w:val="001D1EC2"/>
    <w:rsid w:val="001D23C3"/>
    <w:rsid w:val="001D2571"/>
    <w:rsid w:val="001D27A4"/>
    <w:rsid w:val="001D3AE0"/>
    <w:rsid w:val="001D4996"/>
    <w:rsid w:val="001D4C0B"/>
    <w:rsid w:val="001D5084"/>
    <w:rsid w:val="001D60C5"/>
    <w:rsid w:val="001D6524"/>
    <w:rsid w:val="001D69B0"/>
    <w:rsid w:val="001D6A9C"/>
    <w:rsid w:val="001D7A1A"/>
    <w:rsid w:val="001D7D2C"/>
    <w:rsid w:val="001E01A8"/>
    <w:rsid w:val="001E0422"/>
    <w:rsid w:val="001E0423"/>
    <w:rsid w:val="001E0779"/>
    <w:rsid w:val="001E1790"/>
    <w:rsid w:val="001E24E0"/>
    <w:rsid w:val="001E33F8"/>
    <w:rsid w:val="001E3754"/>
    <w:rsid w:val="001E385E"/>
    <w:rsid w:val="001E3D9F"/>
    <w:rsid w:val="001E4290"/>
    <w:rsid w:val="001E4838"/>
    <w:rsid w:val="001E4943"/>
    <w:rsid w:val="001E4E58"/>
    <w:rsid w:val="001E510C"/>
    <w:rsid w:val="001E54C7"/>
    <w:rsid w:val="001E5D37"/>
    <w:rsid w:val="001E5F1B"/>
    <w:rsid w:val="001E614D"/>
    <w:rsid w:val="001E713B"/>
    <w:rsid w:val="001E7910"/>
    <w:rsid w:val="001E7A99"/>
    <w:rsid w:val="001E7C8D"/>
    <w:rsid w:val="001F116C"/>
    <w:rsid w:val="001F11AE"/>
    <w:rsid w:val="001F1539"/>
    <w:rsid w:val="001F199E"/>
    <w:rsid w:val="001F28AC"/>
    <w:rsid w:val="001F2EF8"/>
    <w:rsid w:val="001F34D9"/>
    <w:rsid w:val="001F3AE7"/>
    <w:rsid w:val="001F3E67"/>
    <w:rsid w:val="001F451C"/>
    <w:rsid w:val="001F6961"/>
    <w:rsid w:val="001F7712"/>
    <w:rsid w:val="001F7EAD"/>
    <w:rsid w:val="002002F9"/>
    <w:rsid w:val="002003A5"/>
    <w:rsid w:val="00201137"/>
    <w:rsid w:val="00201AB8"/>
    <w:rsid w:val="00202052"/>
    <w:rsid w:val="00202B45"/>
    <w:rsid w:val="00202E4C"/>
    <w:rsid w:val="002038F7"/>
    <w:rsid w:val="00203A29"/>
    <w:rsid w:val="00203F7D"/>
    <w:rsid w:val="0020435C"/>
    <w:rsid w:val="00204E55"/>
    <w:rsid w:val="00205FEB"/>
    <w:rsid w:val="00206572"/>
    <w:rsid w:val="002069D8"/>
    <w:rsid w:val="00206A52"/>
    <w:rsid w:val="00206CB5"/>
    <w:rsid w:val="00206CFB"/>
    <w:rsid w:val="002070BB"/>
    <w:rsid w:val="002110C2"/>
    <w:rsid w:val="00211406"/>
    <w:rsid w:val="00211538"/>
    <w:rsid w:val="00211828"/>
    <w:rsid w:val="00211A17"/>
    <w:rsid w:val="00211AA0"/>
    <w:rsid w:val="00212247"/>
    <w:rsid w:val="0021225B"/>
    <w:rsid w:val="002123CC"/>
    <w:rsid w:val="00212E9F"/>
    <w:rsid w:val="002138AC"/>
    <w:rsid w:val="00214794"/>
    <w:rsid w:val="00214797"/>
    <w:rsid w:val="002149AE"/>
    <w:rsid w:val="00215188"/>
    <w:rsid w:val="00215823"/>
    <w:rsid w:val="00215904"/>
    <w:rsid w:val="00215A93"/>
    <w:rsid w:val="00215E38"/>
    <w:rsid w:val="002164F4"/>
    <w:rsid w:val="0021666F"/>
    <w:rsid w:val="00216B29"/>
    <w:rsid w:val="002177F8"/>
    <w:rsid w:val="00220238"/>
    <w:rsid w:val="00221043"/>
    <w:rsid w:val="002210E8"/>
    <w:rsid w:val="00221DAC"/>
    <w:rsid w:val="002225EE"/>
    <w:rsid w:val="00222CDB"/>
    <w:rsid w:val="00223068"/>
    <w:rsid w:val="00223821"/>
    <w:rsid w:val="0022390D"/>
    <w:rsid w:val="00223FB8"/>
    <w:rsid w:val="00224431"/>
    <w:rsid w:val="00224465"/>
    <w:rsid w:val="002247D2"/>
    <w:rsid w:val="002249AA"/>
    <w:rsid w:val="00224E91"/>
    <w:rsid w:val="00225543"/>
    <w:rsid w:val="00225978"/>
    <w:rsid w:val="00225BFC"/>
    <w:rsid w:val="00225F66"/>
    <w:rsid w:val="00227699"/>
    <w:rsid w:val="00227874"/>
    <w:rsid w:val="00227EED"/>
    <w:rsid w:val="002306F7"/>
    <w:rsid w:val="00230E7A"/>
    <w:rsid w:val="00230EFE"/>
    <w:rsid w:val="0023125F"/>
    <w:rsid w:val="00231AF5"/>
    <w:rsid w:val="00231F70"/>
    <w:rsid w:val="0023224F"/>
    <w:rsid w:val="00232A94"/>
    <w:rsid w:val="00232DDA"/>
    <w:rsid w:val="00232F3F"/>
    <w:rsid w:val="00232F82"/>
    <w:rsid w:val="002330CC"/>
    <w:rsid w:val="00233968"/>
    <w:rsid w:val="002339EE"/>
    <w:rsid w:val="00233DF9"/>
    <w:rsid w:val="002340DF"/>
    <w:rsid w:val="0023485E"/>
    <w:rsid w:val="00234D0D"/>
    <w:rsid w:val="00235EFF"/>
    <w:rsid w:val="00236384"/>
    <w:rsid w:val="0023773B"/>
    <w:rsid w:val="00237A4B"/>
    <w:rsid w:val="00241BBC"/>
    <w:rsid w:val="00242981"/>
    <w:rsid w:val="00242BBF"/>
    <w:rsid w:val="0024366B"/>
    <w:rsid w:val="002437D0"/>
    <w:rsid w:val="0024400F"/>
    <w:rsid w:val="00244699"/>
    <w:rsid w:val="00244FFC"/>
    <w:rsid w:val="002452D6"/>
    <w:rsid w:val="00245D1A"/>
    <w:rsid w:val="00245E4B"/>
    <w:rsid w:val="00247122"/>
    <w:rsid w:val="00247EBA"/>
    <w:rsid w:val="002507A3"/>
    <w:rsid w:val="0025178E"/>
    <w:rsid w:val="00251B75"/>
    <w:rsid w:val="0025200C"/>
    <w:rsid w:val="00253112"/>
    <w:rsid w:val="002533DC"/>
    <w:rsid w:val="002535CE"/>
    <w:rsid w:val="00253770"/>
    <w:rsid w:val="00253BEC"/>
    <w:rsid w:val="00254478"/>
    <w:rsid w:val="00254731"/>
    <w:rsid w:val="00254CE8"/>
    <w:rsid w:val="00255193"/>
    <w:rsid w:val="0025528A"/>
    <w:rsid w:val="00255C72"/>
    <w:rsid w:val="00256DED"/>
    <w:rsid w:val="00256E2B"/>
    <w:rsid w:val="002573CE"/>
    <w:rsid w:val="002606D1"/>
    <w:rsid w:val="002611A9"/>
    <w:rsid w:val="0026225D"/>
    <w:rsid w:val="0026276B"/>
    <w:rsid w:val="00262BBF"/>
    <w:rsid w:val="002638B3"/>
    <w:rsid w:val="00263A7B"/>
    <w:rsid w:val="00264026"/>
    <w:rsid w:val="002651C8"/>
    <w:rsid w:val="00265766"/>
    <w:rsid w:val="0026591A"/>
    <w:rsid w:val="00265958"/>
    <w:rsid w:val="00265E65"/>
    <w:rsid w:val="002667B0"/>
    <w:rsid w:val="00266821"/>
    <w:rsid w:val="00266D4D"/>
    <w:rsid w:val="00267629"/>
    <w:rsid w:val="00267696"/>
    <w:rsid w:val="0027022A"/>
    <w:rsid w:val="00270B7F"/>
    <w:rsid w:val="002710C2"/>
    <w:rsid w:val="00271E98"/>
    <w:rsid w:val="0027247D"/>
    <w:rsid w:val="0027253E"/>
    <w:rsid w:val="0027305B"/>
    <w:rsid w:val="00273612"/>
    <w:rsid w:val="00273881"/>
    <w:rsid w:val="00273E48"/>
    <w:rsid w:val="00273EBF"/>
    <w:rsid w:val="00273F5A"/>
    <w:rsid w:val="00274B84"/>
    <w:rsid w:val="00274C09"/>
    <w:rsid w:val="002751A4"/>
    <w:rsid w:val="002757BA"/>
    <w:rsid w:val="00275C0E"/>
    <w:rsid w:val="0027663F"/>
    <w:rsid w:val="00277148"/>
    <w:rsid w:val="00277478"/>
    <w:rsid w:val="00280170"/>
    <w:rsid w:val="002806B8"/>
    <w:rsid w:val="00280A33"/>
    <w:rsid w:val="00281163"/>
    <w:rsid w:val="0028223C"/>
    <w:rsid w:val="00282639"/>
    <w:rsid w:val="00282C38"/>
    <w:rsid w:val="00282FEB"/>
    <w:rsid w:val="002835FD"/>
    <w:rsid w:val="00283CC6"/>
    <w:rsid w:val="00284616"/>
    <w:rsid w:val="00284771"/>
    <w:rsid w:val="00285144"/>
    <w:rsid w:val="00285DF6"/>
    <w:rsid w:val="00286748"/>
    <w:rsid w:val="00286889"/>
    <w:rsid w:val="00286DBF"/>
    <w:rsid w:val="00287348"/>
    <w:rsid w:val="002873F2"/>
    <w:rsid w:val="00287BB5"/>
    <w:rsid w:val="0028AEC0"/>
    <w:rsid w:val="00290309"/>
    <w:rsid w:val="002903C7"/>
    <w:rsid w:val="002908F1"/>
    <w:rsid w:val="00291228"/>
    <w:rsid w:val="0029215E"/>
    <w:rsid w:val="0029224B"/>
    <w:rsid w:val="00292621"/>
    <w:rsid w:val="00292654"/>
    <w:rsid w:val="00293154"/>
    <w:rsid w:val="00293B03"/>
    <w:rsid w:val="00293B1E"/>
    <w:rsid w:val="00293EE4"/>
    <w:rsid w:val="00294336"/>
    <w:rsid w:val="00294791"/>
    <w:rsid w:val="00294EAA"/>
    <w:rsid w:val="002958D9"/>
    <w:rsid w:val="002961A6"/>
    <w:rsid w:val="00296257"/>
    <w:rsid w:val="002970F5"/>
    <w:rsid w:val="00297205"/>
    <w:rsid w:val="0029727E"/>
    <w:rsid w:val="0029787B"/>
    <w:rsid w:val="002A01E0"/>
    <w:rsid w:val="002A0600"/>
    <w:rsid w:val="002A0845"/>
    <w:rsid w:val="002A0BDC"/>
    <w:rsid w:val="002A0C4F"/>
    <w:rsid w:val="002A0C54"/>
    <w:rsid w:val="002A2113"/>
    <w:rsid w:val="002A2B16"/>
    <w:rsid w:val="002A3093"/>
    <w:rsid w:val="002A31BF"/>
    <w:rsid w:val="002A3CC7"/>
    <w:rsid w:val="002A48BE"/>
    <w:rsid w:val="002A4B8E"/>
    <w:rsid w:val="002A5195"/>
    <w:rsid w:val="002A51E1"/>
    <w:rsid w:val="002A56C5"/>
    <w:rsid w:val="002A65F7"/>
    <w:rsid w:val="002A6644"/>
    <w:rsid w:val="002A665F"/>
    <w:rsid w:val="002A68E5"/>
    <w:rsid w:val="002A7920"/>
    <w:rsid w:val="002A7ADB"/>
    <w:rsid w:val="002A7BA3"/>
    <w:rsid w:val="002A7FEE"/>
    <w:rsid w:val="002B046B"/>
    <w:rsid w:val="002B08DF"/>
    <w:rsid w:val="002B16B3"/>
    <w:rsid w:val="002B1756"/>
    <w:rsid w:val="002B1D1F"/>
    <w:rsid w:val="002B215D"/>
    <w:rsid w:val="002B2733"/>
    <w:rsid w:val="002B2C2A"/>
    <w:rsid w:val="002B305C"/>
    <w:rsid w:val="002B3477"/>
    <w:rsid w:val="002B4D84"/>
    <w:rsid w:val="002B54B5"/>
    <w:rsid w:val="002B5CAC"/>
    <w:rsid w:val="002B5CCE"/>
    <w:rsid w:val="002B5DF0"/>
    <w:rsid w:val="002B5E1F"/>
    <w:rsid w:val="002B665A"/>
    <w:rsid w:val="002B6FB2"/>
    <w:rsid w:val="002B7025"/>
    <w:rsid w:val="002C04D0"/>
    <w:rsid w:val="002C0EEA"/>
    <w:rsid w:val="002C14E2"/>
    <w:rsid w:val="002C1F12"/>
    <w:rsid w:val="002C2523"/>
    <w:rsid w:val="002C254D"/>
    <w:rsid w:val="002C2698"/>
    <w:rsid w:val="002C26E3"/>
    <w:rsid w:val="002C3443"/>
    <w:rsid w:val="002C3930"/>
    <w:rsid w:val="002C44BE"/>
    <w:rsid w:val="002C49CB"/>
    <w:rsid w:val="002C4C8E"/>
    <w:rsid w:val="002C4CC6"/>
    <w:rsid w:val="002C4D8F"/>
    <w:rsid w:val="002C4DF4"/>
    <w:rsid w:val="002C51BF"/>
    <w:rsid w:val="002C52BA"/>
    <w:rsid w:val="002C53BD"/>
    <w:rsid w:val="002C583C"/>
    <w:rsid w:val="002C58C9"/>
    <w:rsid w:val="002C592C"/>
    <w:rsid w:val="002C60DB"/>
    <w:rsid w:val="002C6963"/>
    <w:rsid w:val="002D01BF"/>
    <w:rsid w:val="002D0A6E"/>
    <w:rsid w:val="002D1473"/>
    <w:rsid w:val="002D191A"/>
    <w:rsid w:val="002D1C1F"/>
    <w:rsid w:val="002D20ED"/>
    <w:rsid w:val="002D227A"/>
    <w:rsid w:val="002D23A3"/>
    <w:rsid w:val="002D2421"/>
    <w:rsid w:val="002D2F3B"/>
    <w:rsid w:val="002D3067"/>
    <w:rsid w:val="002D3533"/>
    <w:rsid w:val="002D354C"/>
    <w:rsid w:val="002D3633"/>
    <w:rsid w:val="002D3960"/>
    <w:rsid w:val="002D4687"/>
    <w:rsid w:val="002D4C59"/>
    <w:rsid w:val="002D50E3"/>
    <w:rsid w:val="002D5733"/>
    <w:rsid w:val="002D5E7D"/>
    <w:rsid w:val="002D5EDA"/>
    <w:rsid w:val="002D6160"/>
    <w:rsid w:val="002D6292"/>
    <w:rsid w:val="002D717E"/>
    <w:rsid w:val="002D718D"/>
    <w:rsid w:val="002D7DE6"/>
    <w:rsid w:val="002E0341"/>
    <w:rsid w:val="002E06DE"/>
    <w:rsid w:val="002E0D38"/>
    <w:rsid w:val="002E148E"/>
    <w:rsid w:val="002E162A"/>
    <w:rsid w:val="002E1F0B"/>
    <w:rsid w:val="002E24BE"/>
    <w:rsid w:val="002E26E8"/>
    <w:rsid w:val="002E39DA"/>
    <w:rsid w:val="002E3B00"/>
    <w:rsid w:val="002E46AA"/>
    <w:rsid w:val="002E472A"/>
    <w:rsid w:val="002E4993"/>
    <w:rsid w:val="002E57FB"/>
    <w:rsid w:val="002E5AEB"/>
    <w:rsid w:val="002E702E"/>
    <w:rsid w:val="002F03E3"/>
    <w:rsid w:val="002F07B7"/>
    <w:rsid w:val="002F092F"/>
    <w:rsid w:val="002F11C4"/>
    <w:rsid w:val="002F146A"/>
    <w:rsid w:val="002F1EEE"/>
    <w:rsid w:val="002F33E6"/>
    <w:rsid w:val="002F3885"/>
    <w:rsid w:val="002F3BB2"/>
    <w:rsid w:val="002F3EF4"/>
    <w:rsid w:val="002F6846"/>
    <w:rsid w:val="002F7219"/>
    <w:rsid w:val="00300535"/>
    <w:rsid w:val="003028DB"/>
    <w:rsid w:val="003028FC"/>
    <w:rsid w:val="00302912"/>
    <w:rsid w:val="00303FF2"/>
    <w:rsid w:val="0030643A"/>
    <w:rsid w:val="00306D96"/>
    <w:rsid w:val="00307D7C"/>
    <w:rsid w:val="0031010B"/>
    <w:rsid w:val="00310907"/>
    <w:rsid w:val="003110B6"/>
    <w:rsid w:val="003111A8"/>
    <w:rsid w:val="00313E58"/>
    <w:rsid w:val="00314214"/>
    <w:rsid w:val="00316D32"/>
    <w:rsid w:val="003207B1"/>
    <w:rsid w:val="00321E67"/>
    <w:rsid w:val="00321F64"/>
    <w:rsid w:val="003227C6"/>
    <w:rsid w:val="00322A9C"/>
    <w:rsid w:val="00324688"/>
    <w:rsid w:val="003251AB"/>
    <w:rsid w:val="00325636"/>
    <w:rsid w:val="00325855"/>
    <w:rsid w:val="00326335"/>
    <w:rsid w:val="003270FF"/>
    <w:rsid w:val="00327431"/>
    <w:rsid w:val="0032776F"/>
    <w:rsid w:val="0033011D"/>
    <w:rsid w:val="003302A5"/>
    <w:rsid w:val="003307A3"/>
    <w:rsid w:val="00330994"/>
    <w:rsid w:val="00330DDA"/>
    <w:rsid w:val="00330EB0"/>
    <w:rsid w:val="00331B92"/>
    <w:rsid w:val="00331C42"/>
    <w:rsid w:val="00332055"/>
    <w:rsid w:val="00332B3A"/>
    <w:rsid w:val="00334965"/>
    <w:rsid w:val="00334F2C"/>
    <w:rsid w:val="00337A69"/>
    <w:rsid w:val="003405C8"/>
    <w:rsid w:val="00340C61"/>
    <w:rsid w:val="00340DB9"/>
    <w:rsid w:val="00341F10"/>
    <w:rsid w:val="0034210D"/>
    <w:rsid w:val="00342131"/>
    <w:rsid w:val="003427CD"/>
    <w:rsid w:val="003428EF"/>
    <w:rsid w:val="00345260"/>
    <w:rsid w:val="0034571A"/>
    <w:rsid w:val="00345971"/>
    <w:rsid w:val="00346E4D"/>
    <w:rsid w:val="00347ADE"/>
    <w:rsid w:val="00347F80"/>
    <w:rsid w:val="00350050"/>
    <w:rsid w:val="00350AD9"/>
    <w:rsid w:val="0035154D"/>
    <w:rsid w:val="003524A3"/>
    <w:rsid w:val="003529B5"/>
    <w:rsid w:val="00353209"/>
    <w:rsid w:val="00353465"/>
    <w:rsid w:val="0035432E"/>
    <w:rsid w:val="00354D25"/>
    <w:rsid w:val="00354EAC"/>
    <w:rsid w:val="0035575A"/>
    <w:rsid w:val="00355A0E"/>
    <w:rsid w:val="003561E2"/>
    <w:rsid w:val="00356789"/>
    <w:rsid w:val="003568B6"/>
    <w:rsid w:val="00356FF8"/>
    <w:rsid w:val="003572AD"/>
    <w:rsid w:val="00357376"/>
    <w:rsid w:val="00357A65"/>
    <w:rsid w:val="00357EF4"/>
    <w:rsid w:val="00360712"/>
    <w:rsid w:val="0036126B"/>
    <w:rsid w:val="003612AB"/>
    <w:rsid w:val="00361426"/>
    <w:rsid w:val="003625AA"/>
    <w:rsid w:val="003630BC"/>
    <w:rsid w:val="003633D3"/>
    <w:rsid w:val="00363849"/>
    <w:rsid w:val="00363E33"/>
    <w:rsid w:val="00363F0A"/>
    <w:rsid w:val="00363F4B"/>
    <w:rsid w:val="003640F3"/>
    <w:rsid w:val="00364150"/>
    <w:rsid w:val="003646F6"/>
    <w:rsid w:val="00364C71"/>
    <w:rsid w:val="00365BFD"/>
    <w:rsid w:val="00367F9A"/>
    <w:rsid w:val="00370C80"/>
    <w:rsid w:val="0037232A"/>
    <w:rsid w:val="00372507"/>
    <w:rsid w:val="003725D4"/>
    <w:rsid w:val="00372929"/>
    <w:rsid w:val="00372F8E"/>
    <w:rsid w:val="003730AC"/>
    <w:rsid w:val="00374974"/>
    <w:rsid w:val="00374BE2"/>
    <w:rsid w:val="00375005"/>
    <w:rsid w:val="003758D7"/>
    <w:rsid w:val="00375D35"/>
    <w:rsid w:val="00375D5D"/>
    <w:rsid w:val="0037788B"/>
    <w:rsid w:val="003803EA"/>
    <w:rsid w:val="003808E7"/>
    <w:rsid w:val="00380E50"/>
    <w:rsid w:val="0038191E"/>
    <w:rsid w:val="00381E9D"/>
    <w:rsid w:val="00381F41"/>
    <w:rsid w:val="00382061"/>
    <w:rsid w:val="0038258A"/>
    <w:rsid w:val="00382743"/>
    <w:rsid w:val="003828D2"/>
    <w:rsid w:val="00382A36"/>
    <w:rsid w:val="0038379E"/>
    <w:rsid w:val="00383A38"/>
    <w:rsid w:val="003844AC"/>
    <w:rsid w:val="0038492E"/>
    <w:rsid w:val="00384CA8"/>
    <w:rsid w:val="00384FFD"/>
    <w:rsid w:val="00385566"/>
    <w:rsid w:val="0038576E"/>
    <w:rsid w:val="00385ECC"/>
    <w:rsid w:val="00385ED2"/>
    <w:rsid w:val="003860D2"/>
    <w:rsid w:val="0038741D"/>
    <w:rsid w:val="0039081B"/>
    <w:rsid w:val="003924FD"/>
    <w:rsid w:val="00392599"/>
    <w:rsid w:val="00392716"/>
    <w:rsid w:val="00392F4A"/>
    <w:rsid w:val="0039300C"/>
    <w:rsid w:val="003931CE"/>
    <w:rsid w:val="003955A1"/>
    <w:rsid w:val="00396461"/>
    <w:rsid w:val="00396837"/>
    <w:rsid w:val="00396FB0"/>
    <w:rsid w:val="00397082"/>
    <w:rsid w:val="00397385"/>
    <w:rsid w:val="00397604"/>
    <w:rsid w:val="0039768B"/>
    <w:rsid w:val="003979F1"/>
    <w:rsid w:val="00397A19"/>
    <w:rsid w:val="003A00DE"/>
    <w:rsid w:val="003A02E6"/>
    <w:rsid w:val="003A0F72"/>
    <w:rsid w:val="003A1298"/>
    <w:rsid w:val="003A2510"/>
    <w:rsid w:val="003A29CE"/>
    <w:rsid w:val="003A2ED8"/>
    <w:rsid w:val="003A304F"/>
    <w:rsid w:val="003A3825"/>
    <w:rsid w:val="003A3AC2"/>
    <w:rsid w:val="003A4A66"/>
    <w:rsid w:val="003A5455"/>
    <w:rsid w:val="003A5CA0"/>
    <w:rsid w:val="003A60CB"/>
    <w:rsid w:val="003A6298"/>
    <w:rsid w:val="003B050A"/>
    <w:rsid w:val="003B18A6"/>
    <w:rsid w:val="003B1A6E"/>
    <w:rsid w:val="003B3CA1"/>
    <w:rsid w:val="003B3FED"/>
    <w:rsid w:val="003B51A5"/>
    <w:rsid w:val="003B632E"/>
    <w:rsid w:val="003B73C4"/>
    <w:rsid w:val="003B757F"/>
    <w:rsid w:val="003C0A91"/>
    <w:rsid w:val="003C1007"/>
    <w:rsid w:val="003C1075"/>
    <w:rsid w:val="003C1124"/>
    <w:rsid w:val="003C1C06"/>
    <w:rsid w:val="003C1D96"/>
    <w:rsid w:val="003C27B1"/>
    <w:rsid w:val="003C2F2A"/>
    <w:rsid w:val="003C36B5"/>
    <w:rsid w:val="003C3E33"/>
    <w:rsid w:val="003C3E84"/>
    <w:rsid w:val="003C4457"/>
    <w:rsid w:val="003C4E95"/>
    <w:rsid w:val="003C4EC2"/>
    <w:rsid w:val="003C4F9F"/>
    <w:rsid w:val="003C4FA2"/>
    <w:rsid w:val="003C5AB9"/>
    <w:rsid w:val="003C634D"/>
    <w:rsid w:val="003C6524"/>
    <w:rsid w:val="003C670D"/>
    <w:rsid w:val="003C6EA6"/>
    <w:rsid w:val="003C720D"/>
    <w:rsid w:val="003C7512"/>
    <w:rsid w:val="003C7833"/>
    <w:rsid w:val="003C7CDB"/>
    <w:rsid w:val="003D0B8A"/>
    <w:rsid w:val="003D0BE2"/>
    <w:rsid w:val="003D0CC8"/>
    <w:rsid w:val="003D0F98"/>
    <w:rsid w:val="003D1066"/>
    <w:rsid w:val="003D1078"/>
    <w:rsid w:val="003D16F6"/>
    <w:rsid w:val="003D1852"/>
    <w:rsid w:val="003D1A05"/>
    <w:rsid w:val="003D2823"/>
    <w:rsid w:val="003D2A24"/>
    <w:rsid w:val="003D2C94"/>
    <w:rsid w:val="003D34F9"/>
    <w:rsid w:val="003D3A71"/>
    <w:rsid w:val="003D4A3E"/>
    <w:rsid w:val="003D5A4C"/>
    <w:rsid w:val="003D5EA2"/>
    <w:rsid w:val="003D60CF"/>
    <w:rsid w:val="003D61CF"/>
    <w:rsid w:val="003D6C97"/>
    <w:rsid w:val="003D7624"/>
    <w:rsid w:val="003E054F"/>
    <w:rsid w:val="003E0822"/>
    <w:rsid w:val="003E196B"/>
    <w:rsid w:val="003E19C9"/>
    <w:rsid w:val="003E2F8A"/>
    <w:rsid w:val="003E34B5"/>
    <w:rsid w:val="003E389C"/>
    <w:rsid w:val="003E48F0"/>
    <w:rsid w:val="003E4BC9"/>
    <w:rsid w:val="003E537B"/>
    <w:rsid w:val="003E53DC"/>
    <w:rsid w:val="003E5929"/>
    <w:rsid w:val="003E6895"/>
    <w:rsid w:val="003E6FE3"/>
    <w:rsid w:val="003E7744"/>
    <w:rsid w:val="003E7994"/>
    <w:rsid w:val="003F0211"/>
    <w:rsid w:val="003F0631"/>
    <w:rsid w:val="003F1148"/>
    <w:rsid w:val="003F2059"/>
    <w:rsid w:val="003F2C90"/>
    <w:rsid w:val="003F33C9"/>
    <w:rsid w:val="003F3665"/>
    <w:rsid w:val="003F375C"/>
    <w:rsid w:val="003F398B"/>
    <w:rsid w:val="003F3B9A"/>
    <w:rsid w:val="003F3C13"/>
    <w:rsid w:val="003F40E2"/>
    <w:rsid w:val="003F61F8"/>
    <w:rsid w:val="003F7651"/>
    <w:rsid w:val="003F7848"/>
    <w:rsid w:val="003F7C56"/>
    <w:rsid w:val="00401164"/>
    <w:rsid w:val="004028B0"/>
    <w:rsid w:val="00402BC4"/>
    <w:rsid w:val="004030F3"/>
    <w:rsid w:val="0040397A"/>
    <w:rsid w:val="00403A8A"/>
    <w:rsid w:val="00403C3E"/>
    <w:rsid w:val="0040444D"/>
    <w:rsid w:val="00404624"/>
    <w:rsid w:val="00404907"/>
    <w:rsid w:val="00405012"/>
    <w:rsid w:val="00405414"/>
    <w:rsid w:val="00405D39"/>
    <w:rsid w:val="00406808"/>
    <w:rsid w:val="00407745"/>
    <w:rsid w:val="00407859"/>
    <w:rsid w:val="00410530"/>
    <w:rsid w:val="0041089D"/>
    <w:rsid w:val="00410EA5"/>
    <w:rsid w:val="004111A0"/>
    <w:rsid w:val="00411DD4"/>
    <w:rsid w:val="00411EA2"/>
    <w:rsid w:val="004122D9"/>
    <w:rsid w:val="00412738"/>
    <w:rsid w:val="004132C7"/>
    <w:rsid w:val="0041368A"/>
    <w:rsid w:val="00413BDF"/>
    <w:rsid w:val="00413CAD"/>
    <w:rsid w:val="00414E11"/>
    <w:rsid w:val="0041558E"/>
    <w:rsid w:val="00415D26"/>
    <w:rsid w:val="0041642A"/>
    <w:rsid w:val="00416F1E"/>
    <w:rsid w:val="00417C19"/>
    <w:rsid w:val="00417FF8"/>
    <w:rsid w:val="00420115"/>
    <w:rsid w:val="004229EB"/>
    <w:rsid w:val="00422D85"/>
    <w:rsid w:val="00423208"/>
    <w:rsid w:val="004238D7"/>
    <w:rsid w:val="00424657"/>
    <w:rsid w:val="00424EFF"/>
    <w:rsid w:val="00424F05"/>
    <w:rsid w:val="00426258"/>
    <w:rsid w:val="0042664A"/>
    <w:rsid w:val="00427325"/>
    <w:rsid w:val="0043097D"/>
    <w:rsid w:val="00431853"/>
    <w:rsid w:val="00431FAC"/>
    <w:rsid w:val="00432191"/>
    <w:rsid w:val="0043228B"/>
    <w:rsid w:val="004328FB"/>
    <w:rsid w:val="004329C6"/>
    <w:rsid w:val="00432BB0"/>
    <w:rsid w:val="00434802"/>
    <w:rsid w:val="00436293"/>
    <w:rsid w:val="00436641"/>
    <w:rsid w:val="004366B4"/>
    <w:rsid w:val="00436961"/>
    <w:rsid w:val="004369D5"/>
    <w:rsid w:val="00436F62"/>
    <w:rsid w:val="004373DF"/>
    <w:rsid w:val="004414DE"/>
    <w:rsid w:val="004439B0"/>
    <w:rsid w:val="00444002"/>
    <w:rsid w:val="0044492D"/>
    <w:rsid w:val="00444B1D"/>
    <w:rsid w:val="00445AC6"/>
    <w:rsid w:val="00445B34"/>
    <w:rsid w:val="00445F7B"/>
    <w:rsid w:val="0044622B"/>
    <w:rsid w:val="00446B83"/>
    <w:rsid w:val="00446CC5"/>
    <w:rsid w:val="00447E29"/>
    <w:rsid w:val="0045000E"/>
    <w:rsid w:val="00450BFC"/>
    <w:rsid w:val="004511C1"/>
    <w:rsid w:val="00451AC2"/>
    <w:rsid w:val="00451CB2"/>
    <w:rsid w:val="004523AB"/>
    <w:rsid w:val="00452E5A"/>
    <w:rsid w:val="004538DD"/>
    <w:rsid w:val="00454762"/>
    <w:rsid w:val="00454B5F"/>
    <w:rsid w:val="0045571C"/>
    <w:rsid w:val="004607F9"/>
    <w:rsid w:val="00460BD5"/>
    <w:rsid w:val="00460CF3"/>
    <w:rsid w:val="004615B8"/>
    <w:rsid w:val="00461F64"/>
    <w:rsid w:val="00462C45"/>
    <w:rsid w:val="0046451B"/>
    <w:rsid w:val="00466861"/>
    <w:rsid w:val="00466D92"/>
    <w:rsid w:val="00466DFC"/>
    <w:rsid w:val="00466FEC"/>
    <w:rsid w:val="0046727E"/>
    <w:rsid w:val="0046728F"/>
    <w:rsid w:val="004678B6"/>
    <w:rsid w:val="004679A8"/>
    <w:rsid w:val="00467DA3"/>
    <w:rsid w:val="004707E5"/>
    <w:rsid w:val="00470827"/>
    <w:rsid w:val="004710B4"/>
    <w:rsid w:val="0047225C"/>
    <w:rsid w:val="0047260E"/>
    <w:rsid w:val="00473830"/>
    <w:rsid w:val="00473DD9"/>
    <w:rsid w:val="004744BA"/>
    <w:rsid w:val="00474F01"/>
    <w:rsid w:val="00475088"/>
    <w:rsid w:val="004750DB"/>
    <w:rsid w:val="004752B7"/>
    <w:rsid w:val="00475B7B"/>
    <w:rsid w:val="00475F77"/>
    <w:rsid w:val="00475FCB"/>
    <w:rsid w:val="00476AAD"/>
    <w:rsid w:val="00476D45"/>
    <w:rsid w:val="00476FE2"/>
    <w:rsid w:val="00477BF5"/>
    <w:rsid w:val="004806C8"/>
    <w:rsid w:val="004811A5"/>
    <w:rsid w:val="00481527"/>
    <w:rsid w:val="00481F28"/>
    <w:rsid w:val="0048280F"/>
    <w:rsid w:val="00484AF0"/>
    <w:rsid w:val="0048557E"/>
    <w:rsid w:val="00485603"/>
    <w:rsid w:val="00485AD6"/>
    <w:rsid w:val="0048625E"/>
    <w:rsid w:val="0048686C"/>
    <w:rsid w:val="00486E63"/>
    <w:rsid w:val="00487114"/>
    <w:rsid w:val="004874CE"/>
    <w:rsid w:val="004874E7"/>
    <w:rsid w:val="004902CE"/>
    <w:rsid w:val="00490B16"/>
    <w:rsid w:val="00491050"/>
    <w:rsid w:val="00491BCC"/>
    <w:rsid w:val="0049290F"/>
    <w:rsid w:val="004939BF"/>
    <w:rsid w:val="00494480"/>
    <w:rsid w:val="00495790"/>
    <w:rsid w:val="00495BFB"/>
    <w:rsid w:val="0049638E"/>
    <w:rsid w:val="00496CFA"/>
    <w:rsid w:val="00496D90"/>
    <w:rsid w:val="00496E2C"/>
    <w:rsid w:val="00497674"/>
    <w:rsid w:val="00497F9A"/>
    <w:rsid w:val="004A08F9"/>
    <w:rsid w:val="004A0D1D"/>
    <w:rsid w:val="004A2480"/>
    <w:rsid w:val="004A2713"/>
    <w:rsid w:val="004A2E3C"/>
    <w:rsid w:val="004A2F8C"/>
    <w:rsid w:val="004A361F"/>
    <w:rsid w:val="004A3DDF"/>
    <w:rsid w:val="004A3FB6"/>
    <w:rsid w:val="004A43B8"/>
    <w:rsid w:val="004A4FD0"/>
    <w:rsid w:val="004A5583"/>
    <w:rsid w:val="004A5771"/>
    <w:rsid w:val="004A662E"/>
    <w:rsid w:val="004A794B"/>
    <w:rsid w:val="004A7CDD"/>
    <w:rsid w:val="004A7D6C"/>
    <w:rsid w:val="004B10BA"/>
    <w:rsid w:val="004B138F"/>
    <w:rsid w:val="004B273A"/>
    <w:rsid w:val="004B27E7"/>
    <w:rsid w:val="004B2D61"/>
    <w:rsid w:val="004B330C"/>
    <w:rsid w:val="004B3A19"/>
    <w:rsid w:val="004B403D"/>
    <w:rsid w:val="004B476E"/>
    <w:rsid w:val="004B50D0"/>
    <w:rsid w:val="004B51D8"/>
    <w:rsid w:val="004B53A9"/>
    <w:rsid w:val="004B551B"/>
    <w:rsid w:val="004B576E"/>
    <w:rsid w:val="004B5C77"/>
    <w:rsid w:val="004B6111"/>
    <w:rsid w:val="004B6522"/>
    <w:rsid w:val="004B7302"/>
    <w:rsid w:val="004B7380"/>
    <w:rsid w:val="004B73AB"/>
    <w:rsid w:val="004B7E9E"/>
    <w:rsid w:val="004C064F"/>
    <w:rsid w:val="004C0984"/>
    <w:rsid w:val="004C0CF5"/>
    <w:rsid w:val="004C0F57"/>
    <w:rsid w:val="004C1043"/>
    <w:rsid w:val="004C1E73"/>
    <w:rsid w:val="004C2236"/>
    <w:rsid w:val="004C32D4"/>
    <w:rsid w:val="004C33E7"/>
    <w:rsid w:val="004C38FF"/>
    <w:rsid w:val="004C4E08"/>
    <w:rsid w:val="004C6804"/>
    <w:rsid w:val="004C716A"/>
    <w:rsid w:val="004C752A"/>
    <w:rsid w:val="004D07AC"/>
    <w:rsid w:val="004D18A8"/>
    <w:rsid w:val="004D1CD0"/>
    <w:rsid w:val="004D1F4A"/>
    <w:rsid w:val="004D25C4"/>
    <w:rsid w:val="004D317A"/>
    <w:rsid w:val="004D3436"/>
    <w:rsid w:val="004D38B8"/>
    <w:rsid w:val="004D48A2"/>
    <w:rsid w:val="004D4D00"/>
    <w:rsid w:val="004D5149"/>
    <w:rsid w:val="004D5B66"/>
    <w:rsid w:val="004D6285"/>
    <w:rsid w:val="004D62A2"/>
    <w:rsid w:val="004D67CF"/>
    <w:rsid w:val="004D7125"/>
    <w:rsid w:val="004D7DDF"/>
    <w:rsid w:val="004D7E79"/>
    <w:rsid w:val="004E0CAF"/>
    <w:rsid w:val="004E1131"/>
    <w:rsid w:val="004E1F96"/>
    <w:rsid w:val="004E2784"/>
    <w:rsid w:val="004E280E"/>
    <w:rsid w:val="004E2853"/>
    <w:rsid w:val="004E2AC0"/>
    <w:rsid w:val="004E2DD1"/>
    <w:rsid w:val="004E2DFD"/>
    <w:rsid w:val="004E3AA0"/>
    <w:rsid w:val="004E3BC6"/>
    <w:rsid w:val="004E43DD"/>
    <w:rsid w:val="004E7B6F"/>
    <w:rsid w:val="004E7D02"/>
    <w:rsid w:val="004F0143"/>
    <w:rsid w:val="004F02B9"/>
    <w:rsid w:val="004F0E17"/>
    <w:rsid w:val="004F0ED0"/>
    <w:rsid w:val="004F11AB"/>
    <w:rsid w:val="004F11C4"/>
    <w:rsid w:val="004F12A4"/>
    <w:rsid w:val="004F139F"/>
    <w:rsid w:val="004F230E"/>
    <w:rsid w:val="004F2894"/>
    <w:rsid w:val="004F2C01"/>
    <w:rsid w:val="004F3142"/>
    <w:rsid w:val="004F3255"/>
    <w:rsid w:val="004F383D"/>
    <w:rsid w:val="004F399B"/>
    <w:rsid w:val="004F41A6"/>
    <w:rsid w:val="004F441A"/>
    <w:rsid w:val="004F4992"/>
    <w:rsid w:val="004F4C2B"/>
    <w:rsid w:val="004F55DF"/>
    <w:rsid w:val="004F5FDE"/>
    <w:rsid w:val="004F6600"/>
    <w:rsid w:val="004F6819"/>
    <w:rsid w:val="004F68BB"/>
    <w:rsid w:val="004F68FE"/>
    <w:rsid w:val="004F7043"/>
    <w:rsid w:val="004F7502"/>
    <w:rsid w:val="004F799C"/>
    <w:rsid w:val="005003AC"/>
    <w:rsid w:val="005003D3"/>
    <w:rsid w:val="0050048A"/>
    <w:rsid w:val="005004C6"/>
    <w:rsid w:val="00500EA7"/>
    <w:rsid w:val="00501134"/>
    <w:rsid w:val="0050179A"/>
    <w:rsid w:val="00501B21"/>
    <w:rsid w:val="0050231F"/>
    <w:rsid w:val="005026F8"/>
    <w:rsid w:val="005030FD"/>
    <w:rsid w:val="00503479"/>
    <w:rsid w:val="0050350E"/>
    <w:rsid w:val="00503DCF"/>
    <w:rsid w:val="0050479A"/>
    <w:rsid w:val="00504A51"/>
    <w:rsid w:val="00504F10"/>
    <w:rsid w:val="00505856"/>
    <w:rsid w:val="0050609E"/>
    <w:rsid w:val="00506452"/>
    <w:rsid w:val="00506AE2"/>
    <w:rsid w:val="0050742A"/>
    <w:rsid w:val="005075B4"/>
    <w:rsid w:val="0050788D"/>
    <w:rsid w:val="005078E8"/>
    <w:rsid w:val="005101FD"/>
    <w:rsid w:val="00510720"/>
    <w:rsid w:val="00511419"/>
    <w:rsid w:val="00511488"/>
    <w:rsid w:val="005118D7"/>
    <w:rsid w:val="00511A81"/>
    <w:rsid w:val="005125F7"/>
    <w:rsid w:val="00512809"/>
    <w:rsid w:val="00512CB9"/>
    <w:rsid w:val="00513142"/>
    <w:rsid w:val="00513442"/>
    <w:rsid w:val="00513833"/>
    <w:rsid w:val="00513FE6"/>
    <w:rsid w:val="0051403E"/>
    <w:rsid w:val="0051456F"/>
    <w:rsid w:val="00514814"/>
    <w:rsid w:val="00514E1F"/>
    <w:rsid w:val="00514E2C"/>
    <w:rsid w:val="0051656E"/>
    <w:rsid w:val="00516E30"/>
    <w:rsid w:val="00517361"/>
    <w:rsid w:val="005177CF"/>
    <w:rsid w:val="0052009B"/>
    <w:rsid w:val="00520133"/>
    <w:rsid w:val="00520849"/>
    <w:rsid w:val="00520BE2"/>
    <w:rsid w:val="00521127"/>
    <w:rsid w:val="0052133F"/>
    <w:rsid w:val="00521A13"/>
    <w:rsid w:val="00522268"/>
    <w:rsid w:val="00522A2A"/>
    <w:rsid w:val="00522ACE"/>
    <w:rsid w:val="00522E70"/>
    <w:rsid w:val="00523DA0"/>
    <w:rsid w:val="00523F19"/>
    <w:rsid w:val="00524F59"/>
    <w:rsid w:val="00525173"/>
    <w:rsid w:val="00525263"/>
    <w:rsid w:val="00525E6B"/>
    <w:rsid w:val="00526830"/>
    <w:rsid w:val="005269FC"/>
    <w:rsid w:val="00526D65"/>
    <w:rsid w:val="00526EA9"/>
    <w:rsid w:val="00526FDF"/>
    <w:rsid w:val="00527507"/>
    <w:rsid w:val="005276EF"/>
    <w:rsid w:val="00531993"/>
    <w:rsid w:val="0053226B"/>
    <w:rsid w:val="005323E9"/>
    <w:rsid w:val="00532C57"/>
    <w:rsid w:val="005330BE"/>
    <w:rsid w:val="0053405F"/>
    <w:rsid w:val="005341D7"/>
    <w:rsid w:val="005344DC"/>
    <w:rsid w:val="00534514"/>
    <w:rsid w:val="00534798"/>
    <w:rsid w:val="00534D65"/>
    <w:rsid w:val="00535F25"/>
    <w:rsid w:val="0053624F"/>
    <w:rsid w:val="005362FF"/>
    <w:rsid w:val="00536D42"/>
    <w:rsid w:val="00537E42"/>
    <w:rsid w:val="005411A5"/>
    <w:rsid w:val="00541DA1"/>
    <w:rsid w:val="0054207D"/>
    <w:rsid w:val="005420F0"/>
    <w:rsid w:val="0054225C"/>
    <w:rsid w:val="005425C2"/>
    <w:rsid w:val="00542858"/>
    <w:rsid w:val="00542F56"/>
    <w:rsid w:val="00543447"/>
    <w:rsid w:val="0054397A"/>
    <w:rsid w:val="00543A69"/>
    <w:rsid w:val="0054447B"/>
    <w:rsid w:val="0054534C"/>
    <w:rsid w:val="00545B6C"/>
    <w:rsid w:val="00546866"/>
    <w:rsid w:val="00546951"/>
    <w:rsid w:val="00546F93"/>
    <w:rsid w:val="005474CE"/>
    <w:rsid w:val="0054781B"/>
    <w:rsid w:val="00550330"/>
    <w:rsid w:val="00550727"/>
    <w:rsid w:val="005507DD"/>
    <w:rsid w:val="00551390"/>
    <w:rsid w:val="00551636"/>
    <w:rsid w:val="00552319"/>
    <w:rsid w:val="00553660"/>
    <w:rsid w:val="0055370D"/>
    <w:rsid w:val="00553B99"/>
    <w:rsid w:val="0055468F"/>
    <w:rsid w:val="00554863"/>
    <w:rsid w:val="0055519E"/>
    <w:rsid w:val="00555E08"/>
    <w:rsid w:val="005560DF"/>
    <w:rsid w:val="00556457"/>
    <w:rsid w:val="00556C80"/>
    <w:rsid w:val="00556F6F"/>
    <w:rsid w:val="00557141"/>
    <w:rsid w:val="0055727A"/>
    <w:rsid w:val="005579AB"/>
    <w:rsid w:val="00557FA6"/>
    <w:rsid w:val="00561E45"/>
    <w:rsid w:val="00562245"/>
    <w:rsid w:val="005628CE"/>
    <w:rsid w:val="005635CB"/>
    <w:rsid w:val="005638C3"/>
    <w:rsid w:val="005640AA"/>
    <w:rsid w:val="0056498B"/>
    <w:rsid w:val="005653E7"/>
    <w:rsid w:val="00565B05"/>
    <w:rsid w:val="00565D4D"/>
    <w:rsid w:val="00565DAA"/>
    <w:rsid w:val="005661E6"/>
    <w:rsid w:val="005666C4"/>
    <w:rsid w:val="00566C8F"/>
    <w:rsid w:val="00566F1F"/>
    <w:rsid w:val="00567004"/>
    <w:rsid w:val="00567405"/>
    <w:rsid w:val="00567AA7"/>
    <w:rsid w:val="00570AD2"/>
    <w:rsid w:val="00570D13"/>
    <w:rsid w:val="0057170C"/>
    <w:rsid w:val="005717EA"/>
    <w:rsid w:val="00571971"/>
    <w:rsid w:val="00571BB3"/>
    <w:rsid w:val="005725F9"/>
    <w:rsid w:val="00573536"/>
    <w:rsid w:val="00573579"/>
    <w:rsid w:val="00574553"/>
    <w:rsid w:val="00574DEA"/>
    <w:rsid w:val="00576096"/>
    <w:rsid w:val="005769AB"/>
    <w:rsid w:val="00576B6E"/>
    <w:rsid w:val="00576C9F"/>
    <w:rsid w:val="00577525"/>
    <w:rsid w:val="00580149"/>
    <w:rsid w:val="00580A93"/>
    <w:rsid w:val="0058130E"/>
    <w:rsid w:val="00581921"/>
    <w:rsid w:val="00581B21"/>
    <w:rsid w:val="0058248C"/>
    <w:rsid w:val="0058249C"/>
    <w:rsid w:val="005837EF"/>
    <w:rsid w:val="00583EF6"/>
    <w:rsid w:val="005841A0"/>
    <w:rsid w:val="0058420A"/>
    <w:rsid w:val="00585D52"/>
    <w:rsid w:val="00586580"/>
    <w:rsid w:val="00586CE1"/>
    <w:rsid w:val="00586DCF"/>
    <w:rsid w:val="00586F24"/>
    <w:rsid w:val="00587F3A"/>
    <w:rsid w:val="005904E3"/>
    <w:rsid w:val="00590EF4"/>
    <w:rsid w:val="00590F4D"/>
    <w:rsid w:val="005914EF"/>
    <w:rsid w:val="00591731"/>
    <w:rsid w:val="00591820"/>
    <w:rsid w:val="00591DCD"/>
    <w:rsid w:val="00592077"/>
    <w:rsid w:val="00593027"/>
    <w:rsid w:val="005935D4"/>
    <w:rsid w:val="005937E9"/>
    <w:rsid w:val="005939FE"/>
    <w:rsid w:val="00594DD7"/>
    <w:rsid w:val="00594FBC"/>
    <w:rsid w:val="00595225"/>
    <w:rsid w:val="005956BC"/>
    <w:rsid w:val="00595DC7"/>
    <w:rsid w:val="00597D6E"/>
    <w:rsid w:val="005A0030"/>
    <w:rsid w:val="005A0939"/>
    <w:rsid w:val="005A0960"/>
    <w:rsid w:val="005A0C78"/>
    <w:rsid w:val="005A0EDB"/>
    <w:rsid w:val="005A1E4E"/>
    <w:rsid w:val="005A203B"/>
    <w:rsid w:val="005A309B"/>
    <w:rsid w:val="005A31B6"/>
    <w:rsid w:val="005A38BC"/>
    <w:rsid w:val="005A4623"/>
    <w:rsid w:val="005A4E06"/>
    <w:rsid w:val="005A4F82"/>
    <w:rsid w:val="005A55A1"/>
    <w:rsid w:val="005A5AC1"/>
    <w:rsid w:val="005A64D4"/>
    <w:rsid w:val="005A68D9"/>
    <w:rsid w:val="005A692B"/>
    <w:rsid w:val="005A6A9F"/>
    <w:rsid w:val="005A6B89"/>
    <w:rsid w:val="005A6FCE"/>
    <w:rsid w:val="005A72F8"/>
    <w:rsid w:val="005B0B79"/>
    <w:rsid w:val="005B12FB"/>
    <w:rsid w:val="005B145A"/>
    <w:rsid w:val="005B150D"/>
    <w:rsid w:val="005B17E2"/>
    <w:rsid w:val="005B1A7E"/>
    <w:rsid w:val="005B21DA"/>
    <w:rsid w:val="005B237E"/>
    <w:rsid w:val="005B27A9"/>
    <w:rsid w:val="005B28F3"/>
    <w:rsid w:val="005B2BCB"/>
    <w:rsid w:val="005B3515"/>
    <w:rsid w:val="005B3E48"/>
    <w:rsid w:val="005B44ED"/>
    <w:rsid w:val="005B4715"/>
    <w:rsid w:val="005B478E"/>
    <w:rsid w:val="005B6BD8"/>
    <w:rsid w:val="005B7479"/>
    <w:rsid w:val="005C0580"/>
    <w:rsid w:val="005C10C4"/>
    <w:rsid w:val="005C1199"/>
    <w:rsid w:val="005C31C5"/>
    <w:rsid w:val="005C3277"/>
    <w:rsid w:val="005C33A8"/>
    <w:rsid w:val="005C351E"/>
    <w:rsid w:val="005C4D8B"/>
    <w:rsid w:val="005C580B"/>
    <w:rsid w:val="005C5B9E"/>
    <w:rsid w:val="005C5F3F"/>
    <w:rsid w:val="005C5F58"/>
    <w:rsid w:val="005C62F3"/>
    <w:rsid w:val="005C6571"/>
    <w:rsid w:val="005C6784"/>
    <w:rsid w:val="005C6C99"/>
    <w:rsid w:val="005C7009"/>
    <w:rsid w:val="005C73CE"/>
    <w:rsid w:val="005C76EA"/>
    <w:rsid w:val="005C7E7B"/>
    <w:rsid w:val="005D06B2"/>
    <w:rsid w:val="005D10C9"/>
    <w:rsid w:val="005D199F"/>
    <w:rsid w:val="005D2126"/>
    <w:rsid w:val="005D24AE"/>
    <w:rsid w:val="005D24B8"/>
    <w:rsid w:val="005D2DEE"/>
    <w:rsid w:val="005D3201"/>
    <w:rsid w:val="005D3369"/>
    <w:rsid w:val="005D4070"/>
    <w:rsid w:val="005D41C2"/>
    <w:rsid w:val="005D49DC"/>
    <w:rsid w:val="005D4CF5"/>
    <w:rsid w:val="005D5465"/>
    <w:rsid w:val="005D58FB"/>
    <w:rsid w:val="005D5D38"/>
    <w:rsid w:val="005D5F4F"/>
    <w:rsid w:val="005D60DD"/>
    <w:rsid w:val="005D60E7"/>
    <w:rsid w:val="005D61EC"/>
    <w:rsid w:val="005D6BAF"/>
    <w:rsid w:val="005D788F"/>
    <w:rsid w:val="005D7B9D"/>
    <w:rsid w:val="005D7C13"/>
    <w:rsid w:val="005E0360"/>
    <w:rsid w:val="005E12AC"/>
    <w:rsid w:val="005E199F"/>
    <w:rsid w:val="005E200B"/>
    <w:rsid w:val="005E2695"/>
    <w:rsid w:val="005E2A59"/>
    <w:rsid w:val="005E3A4A"/>
    <w:rsid w:val="005E4084"/>
    <w:rsid w:val="005E4EDA"/>
    <w:rsid w:val="005E61DF"/>
    <w:rsid w:val="005E710E"/>
    <w:rsid w:val="005E7238"/>
    <w:rsid w:val="005E7A2B"/>
    <w:rsid w:val="005E7C3A"/>
    <w:rsid w:val="005F0047"/>
    <w:rsid w:val="005F02EF"/>
    <w:rsid w:val="005F1297"/>
    <w:rsid w:val="005F1A3F"/>
    <w:rsid w:val="005F1F9E"/>
    <w:rsid w:val="005F22FD"/>
    <w:rsid w:val="005F25BE"/>
    <w:rsid w:val="005F2ECA"/>
    <w:rsid w:val="005F2F2B"/>
    <w:rsid w:val="005F3497"/>
    <w:rsid w:val="005F384B"/>
    <w:rsid w:val="005F4089"/>
    <w:rsid w:val="005F418A"/>
    <w:rsid w:val="005F5D28"/>
    <w:rsid w:val="005F7076"/>
    <w:rsid w:val="005F7478"/>
    <w:rsid w:val="005F7A0B"/>
    <w:rsid w:val="006001ED"/>
    <w:rsid w:val="0060048E"/>
    <w:rsid w:val="00600D88"/>
    <w:rsid w:val="00601A27"/>
    <w:rsid w:val="00601DBE"/>
    <w:rsid w:val="00601E6D"/>
    <w:rsid w:val="006020D8"/>
    <w:rsid w:val="00604220"/>
    <w:rsid w:val="00604F1F"/>
    <w:rsid w:val="0060572E"/>
    <w:rsid w:val="00606107"/>
    <w:rsid w:val="00607527"/>
    <w:rsid w:val="00607FDC"/>
    <w:rsid w:val="00610C64"/>
    <w:rsid w:val="0061109A"/>
    <w:rsid w:val="0061148A"/>
    <w:rsid w:val="006118B7"/>
    <w:rsid w:val="00611AD8"/>
    <w:rsid w:val="00611C16"/>
    <w:rsid w:val="00611D05"/>
    <w:rsid w:val="00611F30"/>
    <w:rsid w:val="0061323A"/>
    <w:rsid w:val="00613260"/>
    <w:rsid w:val="00613666"/>
    <w:rsid w:val="006139A8"/>
    <w:rsid w:val="00613A8D"/>
    <w:rsid w:val="00614C1C"/>
    <w:rsid w:val="00614C90"/>
    <w:rsid w:val="00614EF8"/>
    <w:rsid w:val="006151FD"/>
    <w:rsid w:val="00615954"/>
    <w:rsid w:val="006162E8"/>
    <w:rsid w:val="006164B1"/>
    <w:rsid w:val="0062085E"/>
    <w:rsid w:val="00620AAB"/>
    <w:rsid w:val="006213D6"/>
    <w:rsid w:val="006216AF"/>
    <w:rsid w:val="00621E55"/>
    <w:rsid w:val="006236C1"/>
    <w:rsid w:val="00623A9C"/>
    <w:rsid w:val="006240B7"/>
    <w:rsid w:val="006247B0"/>
    <w:rsid w:val="006253AA"/>
    <w:rsid w:val="0062554F"/>
    <w:rsid w:val="00625557"/>
    <w:rsid w:val="0062569D"/>
    <w:rsid w:val="00625EA8"/>
    <w:rsid w:val="00625F1C"/>
    <w:rsid w:val="00625F49"/>
    <w:rsid w:val="006260BB"/>
    <w:rsid w:val="00626F18"/>
    <w:rsid w:val="00627068"/>
    <w:rsid w:val="006271E5"/>
    <w:rsid w:val="006277CF"/>
    <w:rsid w:val="00631661"/>
    <w:rsid w:val="0063233D"/>
    <w:rsid w:val="00632435"/>
    <w:rsid w:val="006326A0"/>
    <w:rsid w:val="00632ABD"/>
    <w:rsid w:val="00632BC7"/>
    <w:rsid w:val="006332AA"/>
    <w:rsid w:val="006332D5"/>
    <w:rsid w:val="006332F9"/>
    <w:rsid w:val="00634AEE"/>
    <w:rsid w:val="00634CD2"/>
    <w:rsid w:val="00635BEF"/>
    <w:rsid w:val="0063648A"/>
    <w:rsid w:val="0063663A"/>
    <w:rsid w:val="00636C51"/>
    <w:rsid w:val="00636FE3"/>
    <w:rsid w:val="00637453"/>
    <w:rsid w:val="00637508"/>
    <w:rsid w:val="00640004"/>
    <w:rsid w:val="0064024C"/>
    <w:rsid w:val="006404FC"/>
    <w:rsid w:val="00641A52"/>
    <w:rsid w:val="00641CF3"/>
    <w:rsid w:val="00643C47"/>
    <w:rsid w:val="006443B5"/>
    <w:rsid w:val="00644482"/>
    <w:rsid w:val="006444CA"/>
    <w:rsid w:val="0064495E"/>
    <w:rsid w:val="00644D71"/>
    <w:rsid w:val="00645115"/>
    <w:rsid w:val="00645345"/>
    <w:rsid w:val="00646439"/>
    <w:rsid w:val="00646C32"/>
    <w:rsid w:val="006473BE"/>
    <w:rsid w:val="00647AE6"/>
    <w:rsid w:val="0065060D"/>
    <w:rsid w:val="006508B6"/>
    <w:rsid w:val="006510BD"/>
    <w:rsid w:val="00651BDD"/>
    <w:rsid w:val="006524E1"/>
    <w:rsid w:val="00652C93"/>
    <w:rsid w:val="00653C73"/>
    <w:rsid w:val="00654F36"/>
    <w:rsid w:val="006556B6"/>
    <w:rsid w:val="00656DBC"/>
    <w:rsid w:val="00656E6A"/>
    <w:rsid w:val="0065707A"/>
    <w:rsid w:val="00657219"/>
    <w:rsid w:val="00657A4E"/>
    <w:rsid w:val="00660856"/>
    <w:rsid w:val="00660866"/>
    <w:rsid w:val="00661042"/>
    <w:rsid w:val="00661315"/>
    <w:rsid w:val="006614B4"/>
    <w:rsid w:val="00661BD2"/>
    <w:rsid w:val="00661D36"/>
    <w:rsid w:val="00661FA3"/>
    <w:rsid w:val="00662059"/>
    <w:rsid w:val="00662193"/>
    <w:rsid w:val="00662352"/>
    <w:rsid w:val="00663219"/>
    <w:rsid w:val="0066488B"/>
    <w:rsid w:val="00664911"/>
    <w:rsid w:val="006649DD"/>
    <w:rsid w:val="00664E4B"/>
    <w:rsid w:val="0066532D"/>
    <w:rsid w:val="00665D84"/>
    <w:rsid w:val="00666231"/>
    <w:rsid w:val="0066670B"/>
    <w:rsid w:val="00666C1A"/>
    <w:rsid w:val="0066706F"/>
    <w:rsid w:val="0066727C"/>
    <w:rsid w:val="0066765D"/>
    <w:rsid w:val="00667EE4"/>
    <w:rsid w:val="00670014"/>
    <w:rsid w:val="00670A01"/>
    <w:rsid w:val="00670A64"/>
    <w:rsid w:val="00671886"/>
    <w:rsid w:val="006722F4"/>
    <w:rsid w:val="00672A35"/>
    <w:rsid w:val="0067347D"/>
    <w:rsid w:val="0067417C"/>
    <w:rsid w:val="006747DC"/>
    <w:rsid w:val="00674D11"/>
    <w:rsid w:val="00675459"/>
    <w:rsid w:val="00675F72"/>
    <w:rsid w:val="0067656A"/>
    <w:rsid w:val="0067660C"/>
    <w:rsid w:val="00677CE8"/>
    <w:rsid w:val="00680DCF"/>
    <w:rsid w:val="00680F62"/>
    <w:rsid w:val="00681028"/>
    <w:rsid w:val="00681295"/>
    <w:rsid w:val="00681C19"/>
    <w:rsid w:val="00682ACD"/>
    <w:rsid w:val="00682D56"/>
    <w:rsid w:val="006838C2"/>
    <w:rsid w:val="00683C6D"/>
    <w:rsid w:val="00683EEB"/>
    <w:rsid w:val="0068462A"/>
    <w:rsid w:val="00684FAE"/>
    <w:rsid w:val="006850BD"/>
    <w:rsid w:val="0068521A"/>
    <w:rsid w:val="00685D1F"/>
    <w:rsid w:val="00685F12"/>
    <w:rsid w:val="00686D83"/>
    <w:rsid w:val="006877DC"/>
    <w:rsid w:val="006903F6"/>
    <w:rsid w:val="006910F9"/>
    <w:rsid w:val="0069170C"/>
    <w:rsid w:val="00691898"/>
    <w:rsid w:val="00691A5A"/>
    <w:rsid w:val="00691E24"/>
    <w:rsid w:val="00692DA7"/>
    <w:rsid w:val="00693018"/>
    <w:rsid w:val="006930E3"/>
    <w:rsid w:val="00693C15"/>
    <w:rsid w:val="006944BA"/>
    <w:rsid w:val="00694D9A"/>
    <w:rsid w:val="00695289"/>
    <w:rsid w:val="00695347"/>
    <w:rsid w:val="00695E91"/>
    <w:rsid w:val="00696180"/>
    <w:rsid w:val="00696D0D"/>
    <w:rsid w:val="00696E55"/>
    <w:rsid w:val="006A0085"/>
    <w:rsid w:val="006A0277"/>
    <w:rsid w:val="006A0571"/>
    <w:rsid w:val="006A07B4"/>
    <w:rsid w:val="006A0882"/>
    <w:rsid w:val="006A0C8E"/>
    <w:rsid w:val="006A102D"/>
    <w:rsid w:val="006A1600"/>
    <w:rsid w:val="006A18DD"/>
    <w:rsid w:val="006A1B92"/>
    <w:rsid w:val="006A1D50"/>
    <w:rsid w:val="006A1EDD"/>
    <w:rsid w:val="006A2072"/>
    <w:rsid w:val="006A29EE"/>
    <w:rsid w:val="006A2E43"/>
    <w:rsid w:val="006A3627"/>
    <w:rsid w:val="006A39D6"/>
    <w:rsid w:val="006A3A99"/>
    <w:rsid w:val="006A3C9D"/>
    <w:rsid w:val="006A3F7D"/>
    <w:rsid w:val="006A4134"/>
    <w:rsid w:val="006A4A8B"/>
    <w:rsid w:val="006A7572"/>
    <w:rsid w:val="006B0AC3"/>
    <w:rsid w:val="006B151F"/>
    <w:rsid w:val="006B23F9"/>
    <w:rsid w:val="006B2A43"/>
    <w:rsid w:val="006B3995"/>
    <w:rsid w:val="006B4DCE"/>
    <w:rsid w:val="006B585B"/>
    <w:rsid w:val="006B5904"/>
    <w:rsid w:val="006B5ECA"/>
    <w:rsid w:val="006B6105"/>
    <w:rsid w:val="006B6733"/>
    <w:rsid w:val="006B68E6"/>
    <w:rsid w:val="006C0601"/>
    <w:rsid w:val="006C1602"/>
    <w:rsid w:val="006C195F"/>
    <w:rsid w:val="006C5D9B"/>
    <w:rsid w:val="006C60D0"/>
    <w:rsid w:val="006C639A"/>
    <w:rsid w:val="006C7451"/>
    <w:rsid w:val="006D0508"/>
    <w:rsid w:val="006D0923"/>
    <w:rsid w:val="006D0EB5"/>
    <w:rsid w:val="006D2BEA"/>
    <w:rsid w:val="006D3C48"/>
    <w:rsid w:val="006D3EE3"/>
    <w:rsid w:val="006D4100"/>
    <w:rsid w:val="006D4462"/>
    <w:rsid w:val="006D5119"/>
    <w:rsid w:val="006D5738"/>
    <w:rsid w:val="006D5A87"/>
    <w:rsid w:val="006D6DCA"/>
    <w:rsid w:val="006D6E65"/>
    <w:rsid w:val="006D703B"/>
    <w:rsid w:val="006D72EC"/>
    <w:rsid w:val="006D789E"/>
    <w:rsid w:val="006D7B63"/>
    <w:rsid w:val="006D7F39"/>
    <w:rsid w:val="006E0830"/>
    <w:rsid w:val="006E10CC"/>
    <w:rsid w:val="006E1FC3"/>
    <w:rsid w:val="006E2D35"/>
    <w:rsid w:val="006E2EFD"/>
    <w:rsid w:val="006E37F8"/>
    <w:rsid w:val="006E3AF0"/>
    <w:rsid w:val="006E472B"/>
    <w:rsid w:val="006E4754"/>
    <w:rsid w:val="006E47E0"/>
    <w:rsid w:val="006E4C80"/>
    <w:rsid w:val="006E51C6"/>
    <w:rsid w:val="006E6985"/>
    <w:rsid w:val="006E7403"/>
    <w:rsid w:val="006E751E"/>
    <w:rsid w:val="006E75CA"/>
    <w:rsid w:val="006E7A5F"/>
    <w:rsid w:val="006E7AF7"/>
    <w:rsid w:val="006E7E4B"/>
    <w:rsid w:val="006F00D2"/>
    <w:rsid w:val="006F0118"/>
    <w:rsid w:val="006F0243"/>
    <w:rsid w:val="006F0CDD"/>
    <w:rsid w:val="006F0F88"/>
    <w:rsid w:val="006F1021"/>
    <w:rsid w:val="006F1B30"/>
    <w:rsid w:val="006F26D3"/>
    <w:rsid w:val="006F2A3C"/>
    <w:rsid w:val="006F2EF8"/>
    <w:rsid w:val="006F360C"/>
    <w:rsid w:val="006F3672"/>
    <w:rsid w:val="006F3C6A"/>
    <w:rsid w:val="006F4F1C"/>
    <w:rsid w:val="006F5033"/>
    <w:rsid w:val="006F784F"/>
    <w:rsid w:val="007001A8"/>
    <w:rsid w:val="0070029A"/>
    <w:rsid w:val="00700648"/>
    <w:rsid w:val="0070154B"/>
    <w:rsid w:val="0070461B"/>
    <w:rsid w:val="00704DAB"/>
    <w:rsid w:val="00705184"/>
    <w:rsid w:val="0070574F"/>
    <w:rsid w:val="0070586A"/>
    <w:rsid w:val="00705D1B"/>
    <w:rsid w:val="0070625E"/>
    <w:rsid w:val="0070640E"/>
    <w:rsid w:val="007065BB"/>
    <w:rsid w:val="0070662D"/>
    <w:rsid w:val="0070680E"/>
    <w:rsid w:val="00706ACB"/>
    <w:rsid w:val="00706D80"/>
    <w:rsid w:val="00707563"/>
    <w:rsid w:val="0070786E"/>
    <w:rsid w:val="00710A23"/>
    <w:rsid w:val="007112B4"/>
    <w:rsid w:val="0071219E"/>
    <w:rsid w:val="00712584"/>
    <w:rsid w:val="00712B24"/>
    <w:rsid w:val="00713555"/>
    <w:rsid w:val="00713ACE"/>
    <w:rsid w:val="0071424E"/>
    <w:rsid w:val="00715164"/>
    <w:rsid w:val="0071569F"/>
    <w:rsid w:val="007158D5"/>
    <w:rsid w:val="0071650B"/>
    <w:rsid w:val="007166D4"/>
    <w:rsid w:val="0071672F"/>
    <w:rsid w:val="00716B2A"/>
    <w:rsid w:val="0071766F"/>
    <w:rsid w:val="00717DF5"/>
    <w:rsid w:val="00717E39"/>
    <w:rsid w:val="00720055"/>
    <w:rsid w:val="00720BC4"/>
    <w:rsid w:val="00720D13"/>
    <w:rsid w:val="00721999"/>
    <w:rsid w:val="00721AC1"/>
    <w:rsid w:val="00721D65"/>
    <w:rsid w:val="00721EA7"/>
    <w:rsid w:val="00721F02"/>
    <w:rsid w:val="00722CAD"/>
    <w:rsid w:val="00723A76"/>
    <w:rsid w:val="00724326"/>
    <w:rsid w:val="007257E5"/>
    <w:rsid w:val="00725869"/>
    <w:rsid w:val="00725A3C"/>
    <w:rsid w:val="00725AA7"/>
    <w:rsid w:val="0072623D"/>
    <w:rsid w:val="007269B5"/>
    <w:rsid w:val="00726C21"/>
    <w:rsid w:val="00726CCD"/>
    <w:rsid w:val="007270BC"/>
    <w:rsid w:val="0073115A"/>
    <w:rsid w:val="00732224"/>
    <w:rsid w:val="007325A3"/>
    <w:rsid w:val="0073338C"/>
    <w:rsid w:val="007339B3"/>
    <w:rsid w:val="00733EB2"/>
    <w:rsid w:val="0073449C"/>
    <w:rsid w:val="00734519"/>
    <w:rsid w:val="0073480B"/>
    <w:rsid w:val="00734A6E"/>
    <w:rsid w:val="0073525A"/>
    <w:rsid w:val="007368A8"/>
    <w:rsid w:val="00736A2B"/>
    <w:rsid w:val="00736AFD"/>
    <w:rsid w:val="00737659"/>
    <w:rsid w:val="00737E11"/>
    <w:rsid w:val="00740A62"/>
    <w:rsid w:val="00740C62"/>
    <w:rsid w:val="0074138A"/>
    <w:rsid w:val="007414F0"/>
    <w:rsid w:val="007425C9"/>
    <w:rsid w:val="00742A47"/>
    <w:rsid w:val="00743A02"/>
    <w:rsid w:val="00743EBC"/>
    <w:rsid w:val="0074418E"/>
    <w:rsid w:val="00745344"/>
    <w:rsid w:val="00745C98"/>
    <w:rsid w:val="00745D44"/>
    <w:rsid w:val="0074625C"/>
    <w:rsid w:val="0074683C"/>
    <w:rsid w:val="007475E5"/>
    <w:rsid w:val="0074762C"/>
    <w:rsid w:val="0075075D"/>
    <w:rsid w:val="007511E3"/>
    <w:rsid w:val="007528F4"/>
    <w:rsid w:val="00752D0C"/>
    <w:rsid w:val="00752F2F"/>
    <w:rsid w:val="007530A4"/>
    <w:rsid w:val="007531C1"/>
    <w:rsid w:val="00753386"/>
    <w:rsid w:val="00753927"/>
    <w:rsid w:val="00753CAD"/>
    <w:rsid w:val="0075480B"/>
    <w:rsid w:val="00754C16"/>
    <w:rsid w:val="00755180"/>
    <w:rsid w:val="007556E3"/>
    <w:rsid w:val="00755FC3"/>
    <w:rsid w:val="00756750"/>
    <w:rsid w:val="00756C89"/>
    <w:rsid w:val="00756EBE"/>
    <w:rsid w:val="007575B3"/>
    <w:rsid w:val="00757CBC"/>
    <w:rsid w:val="00760D48"/>
    <w:rsid w:val="00761010"/>
    <w:rsid w:val="007613B9"/>
    <w:rsid w:val="0076170F"/>
    <w:rsid w:val="0076279F"/>
    <w:rsid w:val="00762B5B"/>
    <w:rsid w:val="007636A4"/>
    <w:rsid w:val="0076399B"/>
    <w:rsid w:val="007652BF"/>
    <w:rsid w:val="00765BEA"/>
    <w:rsid w:val="007662A1"/>
    <w:rsid w:val="007664D8"/>
    <w:rsid w:val="007667D6"/>
    <w:rsid w:val="00766C10"/>
    <w:rsid w:val="00766CED"/>
    <w:rsid w:val="00767073"/>
    <w:rsid w:val="007706D6"/>
    <w:rsid w:val="00770EB8"/>
    <w:rsid w:val="0077181A"/>
    <w:rsid w:val="00772F89"/>
    <w:rsid w:val="00772FBB"/>
    <w:rsid w:val="00773101"/>
    <w:rsid w:val="0077313A"/>
    <w:rsid w:val="007734EE"/>
    <w:rsid w:val="007737D0"/>
    <w:rsid w:val="00773A3C"/>
    <w:rsid w:val="00774230"/>
    <w:rsid w:val="00774913"/>
    <w:rsid w:val="007749B4"/>
    <w:rsid w:val="00775311"/>
    <w:rsid w:val="00775401"/>
    <w:rsid w:val="00775BCC"/>
    <w:rsid w:val="00776063"/>
    <w:rsid w:val="00776F0F"/>
    <w:rsid w:val="00777B4A"/>
    <w:rsid w:val="00780289"/>
    <w:rsid w:val="00780526"/>
    <w:rsid w:val="007807D8"/>
    <w:rsid w:val="00780AB8"/>
    <w:rsid w:val="00780FE7"/>
    <w:rsid w:val="00781FA7"/>
    <w:rsid w:val="00782468"/>
    <w:rsid w:val="0078263D"/>
    <w:rsid w:val="0078316B"/>
    <w:rsid w:val="007836CD"/>
    <w:rsid w:val="00783D28"/>
    <w:rsid w:val="00783D77"/>
    <w:rsid w:val="00783FB1"/>
    <w:rsid w:val="0078429D"/>
    <w:rsid w:val="007842FC"/>
    <w:rsid w:val="007845B0"/>
    <w:rsid w:val="0078482C"/>
    <w:rsid w:val="00784976"/>
    <w:rsid w:val="0078533B"/>
    <w:rsid w:val="0078556E"/>
    <w:rsid w:val="00785859"/>
    <w:rsid w:val="00786D6A"/>
    <w:rsid w:val="0079000D"/>
    <w:rsid w:val="00790417"/>
    <w:rsid w:val="00790595"/>
    <w:rsid w:val="00790888"/>
    <w:rsid w:val="00790E3F"/>
    <w:rsid w:val="007919A7"/>
    <w:rsid w:val="007927B2"/>
    <w:rsid w:val="007930B9"/>
    <w:rsid w:val="00793570"/>
    <w:rsid w:val="007939E8"/>
    <w:rsid w:val="0079429B"/>
    <w:rsid w:val="00794708"/>
    <w:rsid w:val="00794DD1"/>
    <w:rsid w:val="00795960"/>
    <w:rsid w:val="0079621C"/>
    <w:rsid w:val="00796384"/>
    <w:rsid w:val="007966F3"/>
    <w:rsid w:val="007973CE"/>
    <w:rsid w:val="007A0477"/>
    <w:rsid w:val="007A0484"/>
    <w:rsid w:val="007A0C6A"/>
    <w:rsid w:val="007A1DB1"/>
    <w:rsid w:val="007A1EB8"/>
    <w:rsid w:val="007A25E0"/>
    <w:rsid w:val="007A285B"/>
    <w:rsid w:val="007A32EE"/>
    <w:rsid w:val="007A3517"/>
    <w:rsid w:val="007A3632"/>
    <w:rsid w:val="007A3890"/>
    <w:rsid w:val="007A399F"/>
    <w:rsid w:val="007A3D3E"/>
    <w:rsid w:val="007A457A"/>
    <w:rsid w:val="007A4D2E"/>
    <w:rsid w:val="007A4EDE"/>
    <w:rsid w:val="007A5D5F"/>
    <w:rsid w:val="007A623E"/>
    <w:rsid w:val="007A6F62"/>
    <w:rsid w:val="007A7082"/>
    <w:rsid w:val="007A7744"/>
    <w:rsid w:val="007A7B9A"/>
    <w:rsid w:val="007B0275"/>
    <w:rsid w:val="007B0B68"/>
    <w:rsid w:val="007B0EDA"/>
    <w:rsid w:val="007B1322"/>
    <w:rsid w:val="007B1939"/>
    <w:rsid w:val="007B1F89"/>
    <w:rsid w:val="007B242E"/>
    <w:rsid w:val="007B2877"/>
    <w:rsid w:val="007B29BB"/>
    <w:rsid w:val="007B2A02"/>
    <w:rsid w:val="007B2E03"/>
    <w:rsid w:val="007B2E36"/>
    <w:rsid w:val="007B450C"/>
    <w:rsid w:val="007B4E62"/>
    <w:rsid w:val="007B527B"/>
    <w:rsid w:val="007B5454"/>
    <w:rsid w:val="007B64D7"/>
    <w:rsid w:val="007B6532"/>
    <w:rsid w:val="007B6769"/>
    <w:rsid w:val="007B7742"/>
    <w:rsid w:val="007B7CDA"/>
    <w:rsid w:val="007C0782"/>
    <w:rsid w:val="007C0CCF"/>
    <w:rsid w:val="007C0E0F"/>
    <w:rsid w:val="007C1230"/>
    <w:rsid w:val="007C17D7"/>
    <w:rsid w:val="007C30E8"/>
    <w:rsid w:val="007C3189"/>
    <w:rsid w:val="007C3490"/>
    <w:rsid w:val="007C3684"/>
    <w:rsid w:val="007C3D80"/>
    <w:rsid w:val="007C3DF1"/>
    <w:rsid w:val="007C439E"/>
    <w:rsid w:val="007C43E6"/>
    <w:rsid w:val="007C47EB"/>
    <w:rsid w:val="007C553A"/>
    <w:rsid w:val="007C63D0"/>
    <w:rsid w:val="007C67BE"/>
    <w:rsid w:val="007C6D02"/>
    <w:rsid w:val="007C7E5C"/>
    <w:rsid w:val="007D1565"/>
    <w:rsid w:val="007D1706"/>
    <w:rsid w:val="007D20C5"/>
    <w:rsid w:val="007D235D"/>
    <w:rsid w:val="007D24B5"/>
    <w:rsid w:val="007D3584"/>
    <w:rsid w:val="007D3E4F"/>
    <w:rsid w:val="007D42FB"/>
    <w:rsid w:val="007D46DC"/>
    <w:rsid w:val="007D484B"/>
    <w:rsid w:val="007D4DCA"/>
    <w:rsid w:val="007D539A"/>
    <w:rsid w:val="007D546F"/>
    <w:rsid w:val="007D6085"/>
    <w:rsid w:val="007D6AFE"/>
    <w:rsid w:val="007D7B27"/>
    <w:rsid w:val="007D7BEF"/>
    <w:rsid w:val="007D7D5D"/>
    <w:rsid w:val="007E0B73"/>
    <w:rsid w:val="007E0D94"/>
    <w:rsid w:val="007E0EE6"/>
    <w:rsid w:val="007E0EF8"/>
    <w:rsid w:val="007E1273"/>
    <w:rsid w:val="007E1349"/>
    <w:rsid w:val="007E21D2"/>
    <w:rsid w:val="007E2A83"/>
    <w:rsid w:val="007E2E91"/>
    <w:rsid w:val="007E2F57"/>
    <w:rsid w:val="007E406C"/>
    <w:rsid w:val="007E458B"/>
    <w:rsid w:val="007E537E"/>
    <w:rsid w:val="007E5A62"/>
    <w:rsid w:val="007E5B45"/>
    <w:rsid w:val="007E5D50"/>
    <w:rsid w:val="007E78B9"/>
    <w:rsid w:val="007F0042"/>
    <w:rsid w:val="007F00ED"/>
    <w:rsid w:val="007F015A"/>
    <w:rsid w:val="007F044F"/>
    <w:rsid w:val="007F0BD4"/>
    <w:rsid w:val="007F1166"/>
    <w:rsid w:val="007F11A3"/>
    <w:rsid w:val="007F120D"/>
    <w:rsid w:val="007F16FA"/>
    <w:rsid w:val="007F1BD4"/>
    <w:rsid w:val="007F23ED"/>
    <w:rsid w:val="007F2EDA"/>
    <w:rsid w:val="007F3CCD"/>
    <w:rsid w:val="007F4882"/>
    <w:rsid w:val="007F5078"/>
    <w:rsid w:val="007F533A"/>
    <w:rsid w:val="007F5729"/>
    <w:rsid w:val="007F5B18"/>
    <w:rsid w:val="007F5F29"/>
    <w:rsid w:val="007F61DF"/>
    <w:rsid w:val="007F6B32"/>
    <w:rsid w:val="007F6FEF"/>
    <w:rsid w:val="007F727D"/>
    <w:rsid w:val="008000A7"/>
    <w:rsid w:val="00800132"/>
    <w:rsid w:val="008001B9"/>
    <w:rsid w:val="00800203"/>
    <w:rsid w:val="00800559"/>
    <w:rsid w:val="00800A51"/>
    <w:rsid w:val="008010E8"/>
    <w:rsid w:val="0080127B"/>
    <w:rsid w:val="0080138B"/>
    <w:rsid w:val="00801768"/>
    <w:rsid w:val="0080178F"/>
    <w:rsid w:val="00801F93"/>
    <w:rsid w:val="00802112"/>
    <w:rsid w:val="00803AD3"/>
    <w:rsid w:val="00804D91"/>
    <w:rsid w:val="00804FD6"/>
    <w:rsid w:val="008055F4"/>
    <w:rsid w:val="008056FF"/>
    <w:rsid w:val="008059B9"/>
    <w:rsid w:val="0080703D"/>
    <w:rsid w:val="00807056"/>
    <w:rsid w:val="008071DA"/>
    <w:rsid w:val="0080735A"/>
    <w:rsid w:val="00807CE3"/>
    <w:rsid w:val="008101A1"/>
    <w:rsid w:val="00811135"/>
    <w:rsid w:val="00811803"/>
    <w:rsid w:val="008122B8"/>
    <w:rsid w:val="00812819"/>
    <w:rsid w:val="00813E95"/>
    <w:rsid w:val="008140C4"/>
    <w:rsid w:val="00814D1F"/>
    <w:rsid w:val="00815F3A"/>
    <w:rsid w:val="008165B6"/>
    <w:rsid w:val="00816B32"/>
    <w:rsid w:val="008178C2"/>
    <w:rsid w:val="00817D14"/>
    <w:rsid w:val="00820130"/>
    <w:rsid w:val="008203B3"/>
    <w:rsid w:val="008204D8"/>
    <w:rsid w:val="00820B12"/>
    <w:rsid w:val="00820B19"/>
    <w:rsid w:val="0082197A"/>
    <w:rsid w:val="00822040"/>
    <w:rsid w:val="00823345"/>
    <w:rsid w:val="008235C4"/>
    <w:rsid w:val="008256A1"/>
    <w:rsid w:val="0082584C"/>
    <w:rsid w:val="0082604A"/>
    <w:rsid w:val="008261EE"/>
    <w:rsid w:val="00826241"/>
    <w:rsid w:val="008264B3"/>
    <w:rsid w:val="00826E61"/>
    <w:rsid w:val="008303EC"/>
    <w:rsid w:val="00831209"/>
    <w:rsid w:val="00831282"/>
    <w:rsid w:val="0083168A"/>
    <w:rsid w:val="00831D73"/>
    <w:rsid w:val="00832654"/>
    <w:rsid w:val="00832B4D"/>
    <w:rsid w:val="00833825"/>
    <w:rsid w:val="00833F8D"/>
    <w:rsid w:val="00834237"/>
    <w:rsid w:val="0083425D"/>
    <w:rsid w:val="00834374"/>
    <w:rsid w:val="0083486A"/>
    <w:rsid w:val="00834B44"/>
    <w:rsid w:val="0083509C"/>
    <w:rsid w:val="00836281"/>
    <w:rsid w:val="00836CB3"/>
    <w:rsid w:val="00836D35"/>
    <w:rsid w:val="00836E21"/>
    <w:rsid w:val="00836FC4"/>
    <w:rsid w:val="008373B8"/>
    <w:rsid w:val="008374E1"/>
    <w:rsid w:val="008375FB"/>
    <w:rsid w:val="008377CE"/>
    <w:rsid w:val="008377D9"/>
    <w:rsid w:val="00837925"/>
    <w:rsid w:val="00837A06"/>
    <w:rsid w:val="00840040"/>
    <w:rsid w:val="00840059"/>
    <w:rsid w:val="00841E54"/>
    <w:rsid w:val="00841F60"/>
    <w:rsid w:val="00842F04"/>
    <w:rsid w:val="008431E9"/>
    <w:rsid w:val="00844030"/>
    <w:rsid w:val="008440E5"/>
    <w:rsid w:val="008441A3"/>
    <w:rsid w:val="00844ACC"/>
    <w:rsid w:val="00844D50"/>
    <w:rsid w:val="00845216"/>
    <w:rsid w:val="00845599"/>
    <w:rsid w:val="008459CB"/>
    <w:rsid w:val="00846857"/>
    <w:rsid w:val="00846917"/>
    <w:rsid w:val="00850CD0"/>
    <w:rsid w:val="00851DFB"/>
    <w:rsid w:val="00851FA6"/>
    <w:rsid w:val="0085220F"/>
    <w:rsid w:val="00852C3D"/>
    <w:rsid w:val="008535CA"/>
    <w:rsid w:val="008536F9"/>
    <w:rsid w:val="00854019"/>
    <w:rsid w:val="0085497A"/>
    <w:rsid w:val="00854AE9"/>
    <w:rsid w:val="00854B81"/>
    <w:rsid w:val="00854E69"/>
    <w:rsid w:val="0085528A"/>
    <w:rsid w:val="008555B0"/>
    <w:rsid w:val="00856319"/>
    <w:rsid w:val="008565DF"/>
    <w:rsid w:val="00856675"/>
    <w:rsid w:val="008569CC"/>
    <w:rsid w:val="008575F3"/>
    <w:rsid w:val="00857D59"/>
    <w:rsid w:val="00857F6F"/>
    <w:rsid w:val="00860451"/>
    <w:rsid w:val="00860EB6"/>
    <w:rsid w:val="00861E50"/>
    <w:rsid w:val="00862168"/>
    <w:rsid w:val="0086235D"/>
    <w:rsid w:val="00863C9A"/>
    <w:rsid w:val="00863D5B"/>
    <w:rsid w:val="00864BB1"/>
    <w:rsid w:val="008652A5"/>
    <w:rsid w:val="0086586A"/>
    <w:rsid w:val="00865AA6"/>
    <w:rsid w:val="00865E48"/>
    <w:rsid w:val="0086628D"/>
    <w:rsid w:val="00866332"/>
    <w:rsid w:val="008663B7"/>
    <w:rsid w:val="00866926"/>
    <w:rsid w:val="00866BB4"/>
    <w:rsid w:val="008677A7"/>
    <w:rsid w:val="008678D4"/>
    <w:rsid w:val="00870058"/>
    <w:rsid w:val="00870978"/>
    <w:rsid w:val="008709D3"/>
    <w:rsid w:val="008714FD"/>
    <w:rsid w:val="00871C16"/>
    <w:rsid w:val="00872A15"/>
    <w:rsid w:val="00872B87"/>
    <w:rsid w:val="00872E01"/>
    <w:rsid w:val="00873982"/>
    <w:rsid w:val="00873E6D"/>
    <w:rsid w:val="00874D70"/>
    <w:rsid w:val="00874F77"/>
    <w:rsid w:val="0087597D"/>
    <w:rsid w:val="00876D37"/>
    <w:rsid w:val="008774BE"/>
    <w:rsid w:val="008805F0"/>
    <w:rsid w:val="00881309"/>
    <w:rsid w:val="00881647"/>
    <w:rsid w:val="00881A7F"/>
    <w:rsid w:val="008822DB"/>
    <w:rsid w:val="008826C6"/>
    <w:rsid w:val="00882F39"/>
    <w:rsid w:val="0088383A"/>
    <w:rsid w:val="00883C23"/>
    <w:rsid w:val="00884290"/>
    <w:rsid w:val="0088444D"/>
    <w:rsid w:val="00884A9F"/>
    <w:rsid w:val="00884AA8"/>
    <w:rsid w:val="00884CED"/>
    <w:rsid w:val="00884F29"/>
    <w:rsid w:val="00884FFB"/>
    <w:rsid w:val="00885BD4"/>
    <w:rsid w:val="00885E82"/>
    <w:rsid w:val="0088626A"/>
    <w:rsid w:val="008865B8"/>
    <w:rsid w:val="00886FED"/>
    <w:rsid w:val="00887197"/>
    <w:rsid w:val="008874EA"/>
    <w:rsid w:val="00887C3E"/>
    <w:rsid w:val="00887DFB"/>
    <w:rsid w:val="008907E6"/>
    <w:rsid w:val="008912D6"/>
    <w:rsid w:val="0089274E"/>
    <w:rsid w:val="00892AA0"/>
    <w:rsid w:val="00892BE5"/>
    <w:rsid w:val="008939DE"/>
    <w:rsid w:val="00894076"/>
    <w:rsid w:val="0089493D"/>
    <w:rsid w:val="00894A31"/>
    <w:rsid w:val="00894D38"/>
    <w:rsid w:val="008961B0"/>
    <w:rsid w:val="00896719"/>
    <w:rsid w:val="00896D2E"/>
    <w:rsid w:val="00896EB6"/>
    <w:rsid w:val="008A0A9C"/>
    <w:rsid w:val="008A168B"/>
    <w:rsid w:val="008A1996"/>
    <w:rsid w:val="008A209B"/>
    <w:rsid w:val="008A2173"/>
    <w:rsid w:val="008A23D0"/>
    <w:rsid w:val="008A35A3"/>
    <w:rsid w:val="008A39DF"/>
    <w:rsid w:val="008A3AB2"/>
    <w:rsid w:val="008A4391"/>
    <w:rsid w:val="008A464F"/>
    <w:rsid w:val="008A4DA0"/>
    <w:rsid w:val="008A4EB2"/>
    <w:rsid w:val="008A53C7"/>
    <w:rsid w:val="008A5A5A"/>
    <w:rsid w:val="008A5F3E"/>
    <w:rsid w:val="008A619C"/>
    <w:rsid w:val="008A61E1"/>
    <w:rsid w:val="008A6CFD"/>
    <w:rsid w:val="008A6F23"/>
    <w:rsid w:val="008A7118"/>
    <w:rsid w:val="008A7162"/>
    <w:rsid w:val="008A7B75"/>
    <w:rsid w:val="008B0591"/>
    <w:rsid w:val="008B0905"/>
    <w:rsid w:val="008B1195"/>
    <w:rsid w:val="008B1D56"/>
    <w:rsid w:val="008B1E05"/>
    <w:rsid w:val="008B2017"/>
    <w:rsid w:val="008B2AAF"/>
    <w:rsid w:val="008B3003"/>
    <w:rsid w:val="008B368A"/>
    <w:rsid w:val="008B3B67"/>
    <w:rsid w:val="008B5152"/>
    <w:rsid w:val="008B5258"/>
    <w:rsid w:val="008B5CB2"/>
    <w:rsid w:val="008B5D9D"/>
    <w:rsid w:val="008B6387"/>
    <w:rsid w:val="008B681E"/>
    <w:rsid w:val="008B7198"/>
    <w:rsid w:val="008B7845"/>
    <w:rsid w:val="008B7E8B"/>
    <w:rsid w:val="008C18D0"/>
    <w:rsid w:val="008C1F59"/>
    <w:rsid w:val="008C2317"/>
    <w:rsid w:val="008C285F"/>
    <w:rsid w:val="008C3026"/>
    <w:rsid w:val="008C3408"/>
    <w:rsid w:val="008C380A"/>
    <w:rsid w:val="008C3E6F"/>
    <w:rsid w:val="008C42C7"/>
    <w:rsid w:val="008C5414"/>
    <w:rsid w:val="008C58E5"/>
    <w:rsid w:val="008C5E6B"/>
    <w:rsid w:val="008C619E"/>
    <w:rsid w:val="008C66A6"/>
    <w:rsid w:val="008C68B8"/>
    <w:rsid w:val="008C6C63"/>
    <w:rsid w:val="008C6D22"/>
    <w:rsid w:val="008C7335"/>
    <w:rsid w:val="008C7384"/>
    <w:rsid w:val="008D0CF9"/>
    <w:rsid w:val="008D0D9D"/>
    <w:rsid w:val="008D189D"/>
    <w:rsid w:val="008D2077"/>
    <w:rsid w:val="008D2863"/>
    <w:rsid w:val="008D41CB"/>
    <w:rsid w:val="008D42A8"/>
    <w:rsid w:val="008D51A1"/>
    <w:rsid w:val="008D523E"/>
    <w:rsid w:val="008D689D"/>
    <w:rsid w:val="008D7635"/>
    <w:rsid w:val="008E0600"/>
    <w:rsid w:val="008E0739"/>
    <w:rsid w:val="008E0910"/>
    <w:rsid w:val="008E0F3D"/>
    <w:rsid w:val="008E19DA"/>
    <w:rsid w:val="008E21D8"/>
    <w:rsid w:val="008E3025"/>
    <w:rsid w:val="008E31A9"/>
    <w:rsid w:val="008E3448"/>
    <w:rsid w:val="008E3794"/>
    <w:rsid w:val="008E386B"/>
    <w:rsid w:val="008E4390"/>
    <w:rsid w:val="008E48F6"/>
    <w:rsid w:val="008E52FD"/>
    <w:rsid w:val="008E550C"/>
    <w:rsid w:val="008E57B8"/>
    <w:rsid w:val="008E5D79"/>
    <w:rsid w:val="008E6352"/>
    <w:rsid w:val="008E70EA"/>
    <w:rsid w:val="008E75E8"/>
    <w:rsid w:val="008E7B41"/>
    <w:rsid w:val="008F0289"/>
    <w:rsid w:val="008F0A1A"/>
    <w:rsid w:val="008F0B3A"/>
    <w:rsid w:val="008F0C36"/>
    <w:rsid w:val="008F0E06"/>
    <w:rsid w:val="008F1054"/>
    <w:rsid w:val="008F2C3E"/>
    <w:rsid w:val="008F2C9C"/>
    <w:rsid w:val="008F48C1"/>
    <w:rsid w:val="008F4CA2"/>
    <w:rsid w:val="008F4FB5"/>
    <w:rsid w:val="008F655E"/>
    <w:rsid w:val="008F6A57"/>
    <w:rsid w:val="008F6F8F"/>
    <w:rsid w:val="008F70D6"/>
    <w:rsid w:val="0090052B"/>
    <w:rsid w:val="009005EC"/>
    <w:rsid w:val="00900D36"/>
    <w:rsid w:val="00900DE2"/>
    <w:rsid w:val="009010E7"/>
    <w:rsid w:val="0090136E"/>
    <w:rsid w:val="0090138F"/>
    <w:rsid w:val="0090222C"/>
    <w:rsid w:val="00902B22"/>
    <w:rsid w:val="00902CFC"/>
    <w:rsid w:val="00902D33"/>
    <w:rsid w:val="00903F63"/>
    <w:rsid w:val="0090423A"/>
    <w:rsid w:val="009045AE"/>
    <w:rsid w:val="00904689"/>
    <w:rsid w:val="009048A6"/>
    <w:rsid w:val="00904FAB"/>
    <w:rsid w:val="0090500C"/>
    <w:rsid w:val="0090565F"/>
    <w:rsid w:val="00905A0B"/>
    <w:rsid w:val="00905C54"/>
    <w:rsid w:val="00906709"/>
    <w:rsid w:val="00907066"/>
    <w:rsid w:val="00910647"/>
    <w:rsid w:val="0091084E"/>
    <w:rsid w:val="00910A77"/>
    <w:rsid w:val="009113D7"/>
    <w:rsid w:val="00911435"/>
    <w:rsid w:val="009118E9"/>
    <w:rsid w:val="0091223D"/>
    <w:rsid w:val="0091269B"/>
    <w:rsid w:val="00912C00"/>
    <w:rsid w:val="00912EF7"/>
    <w:rsid w:val="009149EC"/>
    <w:rsid w:val="00914F59"/>
    <w:rsid w:val="00915587"/>
    <w:rsid w:val="009164F9"/>
    <w:rsid w:val="00916F35"/>
    <w:rsid w:val="00916F54"/>
    <w:rsid w:val="009174D9"/>
    <w:rsid w:val="009176A3"/>
    <w:rsid w:val="00917CE3"/>
    <w:rsid w:val="0092063B"/>
    <w:rsid w:val="00920D9B"/>
    <w:rsid w:val="00921353"/>
    <w:rsid w:val="00921C44"/>
    <w:rsid w:val="0092203B"/>
    <w:rsid w:val="0092221E"/>
    <w:rsid w:val="009223E9"/>
    <w:rsid w:val="009225A1"/>
    <w:rsid w:val="00922B49"/>
    <w:rsid w:val="00922D44"/>
    <w:rsid w:val="00923357"/>
    <w:rsid w:val="009237C6"/>
    <w:rsid w:val="009239E5"/>
    <w:rsid w:val="00923B1F"/>
    <w:rsid w:val="00924335"/>
    <w:rsid w:val="00925558"/>
    <w:rsid w:val="00925A88"/>
    <w:rsid w:val="00926157"/>
    <w:rsid w:val="009266B4"/>
    <w:rsid w:val="00926F0D"/>
    <w:rsid w:val="00927500"/>
    <w:rsid w:val="009279E7"/>
    <w:rsid w:val="00930676"/>
    <w:rsid w:val="00930BA1"/>
    <w:rsid w:val="0093154A"/>
    <w:rsid w:val="0093190B"/>
    <w:rsid w:val="009321CF"/>
    <w:rsid w:val="00932F00"/>
    <w:rsid w:val="009339F2"/>
    <w:rsid w:val="00933FA9"/>
    <w:rsid w:val="009345C0"/>
    <w:rsid w:val="00935632"/>
    <w:rsid w:val="00935FD6"/>
    <w:rsid w:val="0093610C"/>
    <w:rsid w:val="00936257"/>
    <w:rsid w:val="0093698F"/>
    <w:rsid w:val="00936B43"/>
    <w:rsid w:val="00937464"/>
    <w:rsid w:val="00937FB9"/>
    <w:rsid w:val="0094041A"/>
    <w:rsid w:val="009406C5"/>
    <w:rsid w:val="00940B97"/>
    <w:rsid w:val="00940C32"/>
    <w:rsid w:val="009413E1"/>
    <w:rsid w:val="0094178A"/>
    <w:rsid w:val="00942DDC"/>
    <w:rsid w:val="009431C9"/>
    <w:rsid w:val="00944139"/>
    <w:rsid w:val="009457E4"/>
    <w:rsid w:val="00945BA1"/>
    <w:rsid w:val="00946922"/>
    <w:rsid w:val="00946A3D"/>
    <w:rsid w:val="00946B3D"/>
    <w:rsid w:val="00946CB8"/>
    <w:rsid w:val="00947F20"/>
    <w:rsid w:val="00950C18"/>
    <w:rsid w:val="00950D2A"/>
    <w:rsid w:val="00951174"/>
    <w:rsid w:val="00952411"/>
    <w:rsid w:val="0095279B"/>
    <w:rsid w:val="00953007"/>
    <w:rsid w:val="009551CB"/>
    <w:rsid w:val="009552E5"/>
    <w:rsid w:val="0095560B"/>
    <w:rsid w:val="00956129"/>
    <w:rsid w:val="0095732E"/>
    <w:rsid w:val="0095738A"/>
    <w:rsid w:val="0096002B"/>
    <w:rsid w:val="00960CED"/>
    <w:rsid w:val="00960D3A"/>
    <w:rsid w:val="00960F1E"/>
    <w:rsid w:val="00961853"/>
    <w:rsid w:val="00961860"/>
    <w:rsid w:val="009619C2"/>
    <w:rsid w:val="009625FF"/>
    <w:rsid w:val="009631AC"/>
    <w:rsid w:val="00963B4D"/>
    <w:rsid w:val="00963D68"/>
    <w:rsid w:val="0096460C"/>
    <w:rsid w:val="00964BF3"/>
    <w:rsid w:val="00964F7B"/>
    <w:rsid w:val="009651AE"/>
    <w:rsid w:val="00965778"/>
    <w:rsid w:val="00966B26"/>
    <w:rsid w:val="00966F07"/>
    <w:rsid w:val="009675A2"/>
    <w:rsid w:val="00967743"/>
    <w:rsid w:val="00970109"/>
    <w:rsid w:val="009702CD"/>
    <w:rsid w:val="009708C3"/>
    <w:rsid w:val="00970E10"/>
    <w:rsid w:val="00971558"/>
    <w:rsid w:val="00971776"/>
    <w:rsid w:val="00971840"/>
    <w:rsid w:val="0097201D"/>
    <w:rsid w:val="00972853"/>
    <w:rsid w:val="00972BCA"/>
    <w:rsid w:val="00972C2A"/>
    <w:rsid w:val="009734D2"/>
    <w:rsid w:val="0097354B"/>
    <w:rsid w:val="009747A9"/>
    <w:rsid w:val="0097487E"/>
    <w:rsid w:val="0097520D"/>
    <w:rsid w:val="0097550D"/>
    <w:rsid w:val="00976824"/>
    <w:rsid w:val="00976FE3"/>
    <w:rsid w:val="00980794"/>
    <w:rsid w:val="00981118"/>
    <w:rsid w:val="00981A87"/>
    <w:rsid w:val="00982654"/>
    <w:rsid w:val="00982B29"/>
    <w:rsid w:val="00982D85"/>
    <w:rsid w:val="0098382E"/>
    <w:rsid w:val="0098404C"/>
    <w:rsid w:val="00984B40"/>
    <w:rsid w:val="00984BEB"/>
    <w:rsid w:val="00985B13"/>
    <w:rsid w:val="00985F60"/>
    <w:rsid w:val="009867BA"/>
    <w:rsid w:val="00986C42"/>
    <w:rsid w:val="00987059"/>
    <w:rsid w:val="0098736A"/>
    <w:rsid w:val="00987B09"/>
    <w:rsid w:val="00987C11"/>
    <w:rsid w:val="009900D8"/>
    <w:rsid w:val="00990541"/>
    <w:rsid w:val="0099071A"/>
    <w:rsid w:val="00990991"/>
    <w:rsid w:val="00990D8D"/>
    <w:rsid w:val="009921D2"/>
    <w:rsid w:val="00992369"/>
    <w:rsid w:val="00992ABA"/>
    <w:rsid w:val="00993099"/>
    <w:rsid w:val="0099398D"/>
    <w:rsid w:val="00993D87"/>
    <w:rsid w:val="00993FB3"/>
    <w:rsid w:val="0099418C"/>
    <w:rsid w:val="00994216"/>
    <w:rsid w:val="009947BA"/>
    <w:rsid w:val="00994A97"/>
    <w:rsid w:val="00995054"/>
    <w:rsid w:val="009953B3"/>
    <w:rsid w:val="009955F6"/>
    <w:rsid w:val="00995CBC"/>
    <w:rsid w:val="009960FE"/>
    <w:rsid w:val="00996430"/>
    <w:rsid w:val="00996563"/>
    <w:rsid w:val="00996C0C"/>
    <w:rsid w:val="0099725A"/>
    <w:rsid w:val="009978A6"/>
    <w:rsid w:val="009979FD"/>
    <w:rsid w:val="009A0438"/>
    <w:rsid w:val="009A0B3C"/>
    <w:rsid w:val="009A114E"/>
    <w:rsid w:val="009A1429"/>
    <w:rsid w:val="009A1E9E"/>
    <w:rsid w:val="009A3646"/>
    <w:rsid w:val="009A404B"/>
    <w:rsid w:val="009A44DE"/>
    <w:rsid w:val="009A45C1"/>
    <w:rsid w:val="009A4CAD"/>
    <w:rsid w:val="009A521C"/>
    <w:rsid w:val="009A65EA"/>
    <w:rsid w:val="009A7276"/>
    <w:rsid w:val="009A74E2"/>
    <w:rsid w:val="009A7F65"/>
    <w:rsid w:val="009B0676"/>
    <w:rsid w:val="009B0890"/>
    <w:rsid w:val="009B1A1B"/>
    <w:rsid w:val="009B1FD8"/>
    <w:rsid w:val="009B294A"/>
    <w:rsid w:val="009B306C"/>
    <w:rsid w:val="009B42DF"/>
    <w:rsid w:val="009B484B"/>
    <w:rsid w:val="009B49F0"/>
    <w:rsid w:val="009B4C1E"/>
    <w:rsid w:val="009B5467"/>
    <w:rsid w:val="009B5668"/>
    <w:rsid w:val="009B56B5"/>
    <w:rsid w:val="009B56D5"/>
    <w:rsid w:val="009B6248"/>
    <w:rsid w:val="009B655D"/>
    <w:rsid w:val="009B6958"/>
    <w:rsid w:val="009B6F54"/>
    <w:rsid w:val="009B7021"/>
    <w:rsid w:val="009B7656"/>
    <w:rsid w:val="009B781B"/>
    <w:rsid w:val="009B7B30"/>
    <w:rsid w:val="009C0331"/>
    <w:rsid w:val="009C1B62"/>
    <w:rsid w:val="009C2188"/>
    <w:rsid w:val="009C2499"/>
    <w:rsid w:val="009C3007"/>
    <w:rsid w:val="009C4FAC"/>
    <w:rsid w:val="009C5111"/>
    <w:rsid w:val="009C5131"/>
    <w:rsid w:val="009C5C69"/>
    <w:rsid w:val="009C5E6D"/>
    <w:rsid w:val="009C627F"/>
    <w:rsid w:val="009C6778"/>
    <w:rsid w:val="009C68EE"/>
    <w:rsid w:val="009C6949"/>
    <w:rsid w:val="009C699F"/>
    <w:rsid w:val="009C7477"/>
    <w:rsid w:val="009C7830"/>
    <w:rsid w:val="009C78EA"/>
    <w:rsid w:val="009C7F7B"/>
    <w:rsid w:val="009D0D6E"/>
    <w:rsid w:val="009D1379"/>
    <w:rsid w:val="009D14B0"/>
    <w:rsid w:val="009D16E2"/>
    <w:rsid w:val="009D1834"/>
    <w:rsid w:val="009D37DA"/>
    <w:rsid w:val="009D44AB"/>
    <w:rsid w:val="009D4856"/>
    <w:rsid w:val="009D4B00"/>
    <w:rsid w:val="009D4F30"/>
    <w:rsid w:val="009D5DBC"/>
    <w:rsid w:val="009D5DF7"/>
    <w:rsid w:val="009D6727"/>
    <w:rsid w:val="009D6B39"/>
    <w:rsid w:val="009D6CE4"/>
    <w:rsid w:val="009D706F"/>
    <w:rsid w:val="009D723C"/>
    <w:rsid w:val="009D7892"/>
    <w:rsid w:val="009D7CD3"/>
    <w:rsid w:val="009D7D5D"/>
    <w:rsid w:val="009D7E5E"/>
    <w:rsid w:val="009D7FEC"/>
    <w:rsid w:val="009E0894"/>
    <w:rsid w:val="009E1653"/>
    <w:rsid w:val="009E1A5B"/>
    <w:rsid w:val="009E1DF7"/>
    <w:rsid w:val="009E1F1B"/>
    <w:rsid w:val="009E2938"/>
    <w:rsid w:val="009E2F87"/>
    <w:rsid w:val="009E3687"/>
    <w:rsid w:val="009E36EB"/>
    <w:rsid w:val="009E38BE"/>
    <w:rsid w:val="009E4669"/>
    <w:rsid w:val="009E4F44"/>
    <w:rsid w:val="009E6140"/>
    <w:rsid w:val="009E6210"/>
    <w:rsid w:val="009E6412"/>
    <w:rsid w:val="009F015A"/>
    <w:rsid w:val="009F0515"/>
    <w:rsid w:val="009F06F0"/>
    <w:rsid w:val="009F099C"/>
    <w:rsid w:val="009F0F7E"/>
    <w:rsid w:val="009F108B"/>
    <w:rsid w:val="009F1399"/>
    <w:rsid w:val="009F1AE9"/>
    <w:rsid w:val="009F1CEC"/>
    <w:rsid w:val="009F23D2"/>
    <w:rsid w:val="009F242B"/>
    <w:rsid w:val="009F2A16"/>
    <w:rsid w:val="009F2FDF"/>
    <w:rsid w:val="009F33B0"/>
    <w:rsid w:val="009F56A0"/>
    <w:rsid w:val="009F64DD"/>
    <w:rsid w:val="009F66BF"/>
    <w:rsid w:val="009F6C22"/>
    <w:rsid w:val="009F7857"/>
    <w:rsid w:val="009F79FC"/>
    <w:rsid w:val="009F7B35"/>
    <w:rsid w:val="00A00346"/>
    <w:rsid w:val="00A00572"/>
    <w:rsid w:val="00A0122F"/>
    <w:rsid w:val="00A01C9B"/>
    <w:rsid w:val="00A0271F"/>
    <w:rsid w:val="00A027A7"/>
    <w:rsid w:val="00A0295B"/>
    <w:rsid w:val="00A02973"/>
    <w:rsid w:val="00A03A6C"/>
    <w:rsid w:val="00A03D52"/>
    <w:rsid w:val="00A0444F"/>
    <w:rsid w:val="00A05326"/>
    <w:rsid w:val="00A067D8"/>
    <w:rsid w:val="00A114EC"/>
    <w:rsid w:val="00A11501"/>
    <w:rsid w:val="00A11A59"/>
    <w:rsid w:val="00A12E84"/>
    <w:rsid w:val="00A13B17"/>
    <w:rsid w:val="00A13CFB"/>
    <w:rsid w:val="00A142D1"/>
    <w:rsid w:val="00A147A3"/>
    <w:rsid w:val="00A148CB"/>
    <w:rsid w:val="00A14944"/>
    <w:rsid w:val="00A14DE7"/>
    <w:rsid w:val="00A155D4"/>
    <w:rsid w:val="00A1572B"/>
    <w:rsid w:val="00A159C0"/>
    <w:rsid w:val="00A159DB"/>
    <w:rsid w:val="00A15A90"/>
    <w:rsid w:val="00A17976"/>
    <w:rsid w:val="00A200A5"/>
    <w:rsid w:val="00A2034A"/>
    <w:rsid w:val="00A20445"/>
    <w:rsid w:val="00A208EB"/>
    <w:rsid w:val="00A20F2B"/>
    <w:rsid w:val="00A2118D"/>
    <w:rsid w:val="00A2140B"/>
    <w:rsid w:val="00A21AFC"/>
    <w:rsid w:val="00A21D82"/>
    <w:rsid w:val="00A22228"/>
    <w:rsid w:val="00A22BC7"/>
    <w:rsid w:val="00A22F41"/>
    <w:rsid w:val="00A23422"/>
    <w:rsid w:val="00A2371A"/>
    <w:rsid w:val="00A237EC"/>
    <w:rsid w:val="00A25466"/>
    <w:rsid w:val="00A26836"/>
    <w:rsid w:val="00A26A76"/>
    <w:rsid w:val="00A26C69"/>
    <w:rsid w:val="00A272FE"/>
    <w:rsid w:val="00A2763F"/>
    <w:rsid w:val="00A2781B"/>
    <w:rsid w:val="00A27A1E"/>
    <w:rsid w:val="00A3024A"/>
    <w:rsid w:val="00A31074"/>
    <w:rsid w:val="00A31438"/>
    <w:rsid w:val="00A31DC6"/>
    <w:rsid w:val="00A3227D"/>
    <w:rsid w:val="00A32E60"/>
    <w:rsid w:val="00A33200"/>
    <w:rsid w:val="00A349C4"/>
    <w:rsid w:val="00A34C4B"/>
    <w:rsid w:val="00A35780"/>
    <w:rsid w:val="00A365A9"/>
    <w:rsid w:val="00A3747A"/>
    <w:rsid w:val="00A37F46"/>
    <w:rsid w:val="00A40928"/>
    <w:rsid w:val="00A412A2"/>
    <w:rsid w:val="00A41341"/>
    <w:rsid w:val="00A41EFD"/>
    <w:rsid w:val="00A42054"/>
    <w:rsid w:val="00A423F1"/>
    <w:rsid w:val="00A42BFB"/>
    <w:rsid w:val="00A433AF"/>
    <w:rsid w:val="00A437CF"/>
    <w:rsid w:val="00A440E7"/>
    <w:rsid w:val="00A444D2"/>
    <w:rsid w:val="00A446CC"/>
    <w:rsid w:val="00A44709"/>
    <w:rsid w:val="00A44CE2"/>
    <w:rsid w:val="00A45ACB"/>
    <w:rsid w:val="00A467E7"/>
    <w:rsid w:val="00A470B4"/>
    <w:rsid w:val="00A47564"/>
    <w:rsid w:val="00A478F7"/>
    <w:rsid w:val="00A47BB5"/>
    <w:rsid w:val="00A507A8"/>
    <w:rsid w:val="00A50BCA"/>
    <w:rsid w:val="00A52B39"/>
    <w:rsid w:val="00A533C6"/>
    <w:rsid w:val="00A5375B"/>
    <w:rsid w:val="00A53BBB"/>
    <w:rsid w:val="00A542E9"/>
    <w:rsid w:val="00A5481B"/>
    <w:rsid w:val="00A55436"/>
    <w:rsid w:val="00A56451"/>
    <w:rsid w:val="00A56B8A"/>
    <w:rsid w:val="00A57D28"/>
    <w:rsid w:val="00A57F11"/>
    <w:rsid w:val="00A60E53"/>
    <w:rsid w:val="00A60FAF"/>
    <w:rsid w:val="00A618CB"/>
    <w:rsid w:val="00A6206B"/>
    <w:rsid w:val="00A621FA"/>
    <w:rsid w:val="00A62C7E"/>
    <w:rsid w:val="00A6377E"/>
    <w:rsid w:val="00A638E6"/>
    <w:rsid w:val="00A63D49"/>
    <w:rsid w:val="00A64322"/>
    <w:rsid w:val="00A65808"/>
    <w:rsid w:val="00A65D94"/>
    <w:rsid w:val="00A662CF"/>
    <w:rsid w:val="00A66A9C"/>
    <w:rsid w:val="00A6716B"/>
    <w:rsid w:val="00A673D0"/>
    <w:rsid w:val="00A6741B"/>
    <w:rsid w:val="00A67B21"/>
    <w:rsid w:val="00A67E79"/>
    <w:rsid w:val="00A70107"/>
    <w:rsid w:val="00A702F1"/>
    <w:rsid w:val="00A70EAF"/>
    <w:rsid w:val="00A70F8B"/>
    <w:rsid w:val="00A71080"/>
    <w:rsid w:val="00A71381"/>
    <w:rsid w:val="00A72336"/>
    <w:rsid w:val="00A732B2"/>
    <w:rsid w:val="00A738DF"/>
    <w:rsid w:val="00A73E00"/>
    <w:rsid w:val="00A73E86"/>
    <w:rsid w:val="00A73EC9"/>
    <w:rsid w:val="00A73F27"/>
    <w:rsid w:val="00A75CF3"/>
    <w:rsid w:val="00A75E10"/>
    <w:rsid w:val="00A7695C"/>
    <w:rsid w:val="00A76F09"/>
    <w:rsid w:val="00A771EE"/>
    <w:rsid w:val="00A778FF"/>
    <w:rsid w:val="00A77DA7"/>
    <w:rsid w:val="00A805F4"/>
    <w:rsid w:val="00A8079B"/>
    <w:rsid w:val="00A8162B"/>
    <w:rsid w:val="00A817D1"/>
    <w:rsid w:val="00A81B08"/>
    <w:rsid w:val="00A82E11"/>
    <w:rsid w:val="00A83632"/>
    <w:rsid w:val="00A83ACE"/>
    <w:rsid w:val="00A83B2B"/>
    <w:rsid w:val="00A83C88"/>
    <w:rsid w:val="00A83D34"/>
    <w:rsid w:val="00A83ED8"/>
    <w:rsid w:val="00A840AF"/>
    <w:rsid w:val="00A84CDF"/>
    <w:rsid w:val="00A84FF0"/>
    <w:rsid w:val="00A861E5"/>
    <w:rsid w:val="00A8699D"/>
    <w:rsid w:val="00A86ED6"/>
    <w:rsid w:val="00A904CE"/>
    <w:rsid w:val="00A90E3B"/>
    <w:rsid w:val="00A916DE"/>
    <w:rsid w:val="00A9250B"/>
    <w:rsid w:val="00A9253A"/>
    <w:rsid w:val="00A935B3"/>
    <w:rsid w:val="00A9371C"/>
    <w:rsid w:val="00A93F13"/>
    <w:rsid w:val="00A9416C"/>
    <w:rsid w:val="00A94297"/>
    <w:rsid w:val="00A943EA"/>
    <w:rsid w:val="00A9462B"/>
    <w:rsid w:val="00A946F6"/>
    <w:rsid w:val="00A96433"/>
    <w:rsid w:val="00A9690E"/>
    <w:rsid w:val="00A974F1"/>
    <w:rsid w:val="00A9788B"/>
    <w:rsid w:val="00A97F9F"/>
    <w:rsid w:val="00AA0542"/>
    <w:rsid w:val="00AA0AFC"/>
    <w:rsid w:val="00AA0F6D"/>
    <w:rsid w:val="00AA150B"/>
    <w:rsid w:val="00AA16A0"/>
    <w:rsid w:val="00AA19C0"/>
    <w:rsid w:val="00AA1D0E"/>
    <w:rsid w:val="00AA2CC7"/>
    <w:rsid w:val="00AA2F48"/>
    <w:rsid w:val="00AA4496"/>
    <w:rsid w:val="00AA48A7"/>
    <w:rsid w:val="00AA4CB8"/>
    <w:rsid w:val="00AA520D"/>
    <w:rsid w:val="00AA5389"/>
    <w:rsid w:val="00AA5C91"/>
    <w:rsid w:val="00AA5CAC"/>
    <w:rsid w:val="00AA5D90"/>
    <w:rsid w:val="00AA61A6"/>
    <w:rsid w:val="00AA6B08"/>
    <w:rsid w:val="00AA6C84"/>
    <w:rsid w:val="00AA73A2"/>
    <w:rsid w:val="00AA76B0"/>
    <w:rsid w:val="00AB0545"/>
    <w:rsid w:val="00AB0EA3"/>
    <w:rsid w:val="00AB11F7"/>
    <w:rsid w:val="00AB1CBC"/>
    <w:rsid w:val="00AB3180"/>
    <w:rsid w:val="00AB3652"/>
    <w:rsid w:val="00AB36B5"/>
    <w:rsid w:val="00AB455A"/>
    <w:rsid w:val="00AB4C42"/>
    <w:rsid w:val="00AB5801"/>
    <w:rsid w:val="00AB5927"/>
    <w:rsid w:val="00AB59F4"/>
    <w:rsid w:val="00AB623F"/>
    <w:rsid w:val="00AB69A6"/>
    <w:rsid w:val="00AB7F54"/>
    <w:rsid w:val="00AC1313"/>
    <w:rsid w:val="00AC1D03"/>
    <w:rsid w:val="00AC1E60"/>
    <w:rsid w:val="00AC257C"/>
    <w:rsid w:val="00AC3786"/>
    <w:rsid w:val="00AC40CC"/>
    <w:rsid w:val="00AC43F7"/>
    <w:rsid w:val="00AC4585"/>
    <w:rsid w:val="00AC4AA4"/>
    <w:rsid w:val="00AC55A4"/>
    <w:rsid w:val="00AC5640"/>
    <w:rsid w:val="00AC5725"/>
    <w:rsid w:val="00AC701A"/>
    <w:rsid w:val="00AC7924"/>
    <w:rsid w:val="00AC7A3B"/>
    <w:rsid w:val="00AC7DEA"/>
    <w:rsid w:val="00AD062E"/>
    <w:rsid w:val="00AD0FE7"/>
    <w:rsid w:val="00AD11CB"/>
    <w:rsid w:val="00AD19A9"/>
    <w:rsid w:val="00AD1FC1"/>
    <w:rsid w:val="00AD23EC"/>
    <w:rsid w:val="00AD241E"/>
    <w:rsid w:val="00AD27EB"/>
    <w:rsid w:val="00AD2913"/>
    <w:rsid w:val="00AD337B"/>
    <w:rsid w:val="00AD3F5D"/>
    <w:rsid w:val="00AD4224"/>
    <w:rsid w:val="00AD42FF"/>
    <w:rsid w:val="00AD4D6B"/>
    <w:rsid w:val="00AD4E6C"/>
    <w:rsid w:val="00AD515F"/>
    <w:rsid w:val="00AD5516"/>
    <w:rsid w:val="00AD5B46"/>
    <w:rsid w:val="00AD5CDF"/>
    <w:rsid w:val="00AD5EFF"/>
    <w:rsid w:val="00AD6030"/>
    <w:rsid w:val="00AD7AA2"/>
    <w:rsid w:val="00AE03E3"/>
    <w:rsid w:val="00AE1372"/>
    <w:rsid w:val="00AE1652"/>
    <w:rsid w:val="00AE18E4"/>
    <w:rsid w:val="00AE3ABF"/>
    <w:rsid w:val="00AE458F"/>
    <w:rsid w:val="00AE48D8"/>
    <w:rsid w:val="00AE5778"/>
    <w:rsid w:val="00AE5785"/>
    <w:rsid w:val="00AE5F12"/>
    <w:rsid w:val="00AE66FF"/>
    <w:rsid w:val="00AE686F"/>
    <w:rsid w:val="00AE6B71"/>
    <w:rsid w:val="00AE6CDB"/>
    <w:rsid w:val="00AE6DC4"/>
    <w:rsid w:val="00AE6EC6"/>
    <w:rsid w:val="00AE7C5D"/>
    <w:rsid w:val="00AF187D"/>
    <w:rsid w:val="00AF2074"/>
    <w:rsid w:val="00AF3354"/>
    <w:rsid w:val="00AF33AB"/>
    <w:rsid w:val="00AF3972"/>
    <w:rsid w:val="00AF3D63"/>
    <w:rsid w:val="00AF3F90"/>
    <w:rsid w:val="00AF5063"/>
    <w:rsid w:val="00AF51A9"/>
    <w:rsid w:val="00AF5345"/>
    <w:rsid w:val="00AF589C"/>
    <w:rsid w:val="00AF618B"/>
    <w:rsid w:val="00AF6BF1"/>
    <w:rsid w:val="00B00492"/>
    <w:rsid w:val="00B004E8"/>
    <w:rsid w:val="00B005E3"/>
    <w:rsid w:val="00B009DF"/>
    <w:rsid w:val="00B00A88"/>
    <w:rsid w:val="00B00C7E"/>
    <w:rsid w:val="00B0174E"/>
    <w:rsid w:val="00B01FF6"/>
    <w:rsid w:val="00B0238A"/>
    <w:rsid w:val="00B02673"/>
    <w:rsid w:val="00B03EE0"/>
    <w:rsid w:val="00B04097"/>
    <w:rsid w:val="00B042A0"/>
    <w:rsid w:val="00B04D8E"/>
    <w:rsid w:val="00B04F85"/>
    <w:rsid w:val="00B05084"/>
    <w:rsid w:val="00B06B16"/>
    <w:rsid w:val="00B06F20"/>
    <w:rsid w:val="00B076C8"/>
    <w:rsid w:val="00B077B9"/>
    <w:rsid w:val="00B108F5"/>
    <w:rsid w:val="00B10F8F"/>
    <w:rsid w:val="00B112DD"/>
    <w:rsid w:val="00B129B4"/>
    <w:rsid w:val="00B13052"/>
    <w:rsid w:val="00B13507"/>
    <w:rsid w:val="00B1357E"/>
    <w:rsid w:val="00B157EE"/>
    <w:rsid w:val="00B16AE6"/>
    <w:rsid w:val="00B17A02"/>
    <w:rsid w:val="00B17A2A"/>
    <w:rsid w:val="00B17B71"/>
    <w:rsid w:val="00B20640"/>
    <w:rsid w:val="00B208FF"/>
    <w:rsid w:val="00B22FDC"/>
    <w:rsid w:val="00B2301A"/>
    <w:rsid w:val="00B23430"/>
    <w:rsid w:val="00B23670"/>
    <w:rsid w:val="00B23EA8"/>
    <w:rsid w:val="00B24509"/>
    <w:rsid w:val="00B24819"/>
    <w:rsid w:val="00B24ADE"/>
    <w:rsid w:val="00B25543"/>
    <w:rsid w:val="00B25E0A"/>
    <w:rsid w:val="00B262B3"/>
    <w:rsid w:val="00B26818"/>
    <w:rsid w:val="00B30014"/>
    <w:rsid w:val="00B30DFF"/>
    <w:rsid w:val="00B31581"/>
    <w:rsid w:val="00B31606"/>
    <w:rsid w:val="00B31959"/>
    <w:rsid w:val="00B328D4"/>
    <w:rsid w:val="00B32E5E"/>
    <w:rsid w:val="00B3345A"/>
    <w:rsid w:val="00B33E77"/>
    <w:rsid w:val="00B34E2F"/>
    <w:rsid w:val="00B34FBF"/>
    <w:rsid w:val="00B353F0"/>
    <w:rsid w:val="00B3684E"/>
    <w:rsid w:val="00B36CCD"/>
    <w:rsid w:val="00B3745D"/>
    <w:rsid w:val="00B37677"/>
    <w:rsid w:val="00B378FB"/>
    <w:rsid w:val="00B379EC"/>
    <w:rsid w:val="00B406D2"/>
    <w:rsid w:val="00B41235"/>
    <w:rsid w:val="00B4142A"/>
    <w:rsid w:val="00B422FB"/>
    <w:rsid w:val="00B4262A"/>
    <w:rsid w:val="00B428CD"/>
    <w:rsid w:val="00B42C9E"/>
    <w:rsid w:val="00B42CBC"/>
    <w:rsid w:val="00B42E0F"/>
    <w:rsid w:val="00B430AA"/>
    <w:rsid w:val="00B430FA"/>
    <w:rsid w:val="00B44145"/>
    <w:rsid w:val="00B45DF0"/>
    <w:rsid w:val="00B46886"/>
    <w:rsid w:val="00B47B9F"/>
    <w:rsid w:val="00B50056"/>
    <w:rsid w:val="00B503F0"/>
    <w:rsid w:val="00B50EF5"/>
    <w:rsid w:val="00B51678"/>
    <w:rsid w:val="00B51F25"/>
    <w:rsid w:val="00B5266F"/>
    <w:rsid w:val="00B53B4F"/>
    <w:rsid w:val="00B53DB9"/>
    <w:rsid w:val="00B540F9"/>
    <w:rsid w:val="00B546A5"/>
    <w:rsid w:val="00B54C3A"/>
    <w:rsid w:val="00B54DA0"/>
    <w:rsid w:val="00B54EB2"/>
    <w:rsid w:val="00B5545B"/>
    <w:rsid w:val="00B55940"/>
    <w:rsid w:val="00B55D5D"/>
    <w:rsid w:val="00B56485"/>
    <w:rsid w:val="00B56AEF"/>
    <w:rsid w:val="00B5776D"/>
    <w:rsid w:val="00B577A1"/>
    <w:rsid w:val="00B578FB"/>
    <w:rsid w:val="00B602C9"/>
    <w:rsid w:val="00B60E9E"/>
    <w:rsid w:val="00B618DD"/>
    <w:rsid w:val="00B61D93"/>
    <w:rsid w:val="00B61F73"/>
    <w:rsid w:val="00B61F8A"/>
    <w:rsid w:val="00B62CFD"/>
    <w:rsid w:val="00B62D26"/>
    <w:rsid w:val="00B6369F"/>
    <w:rsid w:val="00B636B2"/>
    <w:rsid w:val="00B63AA1"/>
    <w:rsid w:val="00B64787"/>
    <w:rsid w:val="00B657AD"/>
    <w:rsid w:val="00B659F4"/>
    <w:rsid w:val="00B6631E"/>
    <w:rsid w:val="00B6651E"/>
    <w:rsid w:val="00B671FA"/>
    <w:rsid w:val="00B679ED"/>
    <w:rsid w:val="00B67E37"/>
    <w:rsid w:val="00B6ADD8"/>
    <w:rsid w:val="00B70674"/>
    <w:rsid w:val="00B7069C"/>
    <w:rsid w:val="00B70BC1"/>
    <w:rsid w:val="00B70E5E"/>
    <w:rsid w:val="00B71779"/>
    <w:rsid w:val="00B7190D"/>
    <w:rsid w:val="00B727A8"/>
    <w:rsid w:val="00B72A30"/>
    <w:rsid w:val="00B7348F"/>
    <w:rsid w:val="00B739B9"/>
    <w:rsid w:val="00B739BA"/>
    <w:rsid w:val="00B74B6B"/>
    <w:rsid w:val="00B751A8"/>
    <w:rsid w:val="00B75E89"/>
    <w:rsid w:val="00B76A71"/>
    <w:rsid w:val="00B76D15"/>
    <w:rsid w:val="00B7746F"/>
    <w:rsid w:val="00B77A28"/>
    <w:rsid w:val="00B80248"/>
    <w:rsid w:val="00B8124E"/>
    <w:rsid w:val="00B81556"/>
    <w:rsid w:val="00B81A3D"/>
    <w:rsid w:val="00B81C64"/>
    <w:rsid w:val="00B82666"/>
    <w:rsid w:val="00B84F10"/>
    <w:rsid w:val="00B85C9E"/>
    <w:rsid w:val="00B86956"/>
    <w:rsid w:val="00B87943"/>
    <w:rsid w:val="00B87A1D"/>
    <w:rsid w:val="00B87DB6"/>
    <w:rsid w:val="00B908DB"/>
    <w:rsid w:val="00B91101"/>
    <w:rsid w:val="00B914F7"/>
    <w:rsid w:val="00B91503"/>
    <w:rsid w:val="00B9154C"/>
    <w:rsid w:val="00B91CC6"/>
    <w:rsid w:val="00B9200F"/>
    <w:rsid w:val="00B923B9"/>
    <w:rsid w:val="00B9361E"/>
    <w:rsid w:val="00B9391A"/>
    <w:rsid w:val="00B95845"/>
    <w:rsid w:val="00B95E8E"/>
    <w:rsid w:val="00B96964"/>
    <w:rsid w:val="00B96C41"/>
    <w:rsid w:val="00B96F43"/>
    <w:rsid w:val="00B97233"/>
    <w:rsid w:val="00B97903"/>
    <w:rsid w:val="00BA05FA"/>
    <w:rsid w:val="00BA0E23"/>
    <w:rsid w:val="00BA116C"/>
    <w:rsid w:val="00BA18D3"/>
    <w:rsid w:val="00BA2043"/>
    <w:rsid w:val="00BA2078"/>
    <w:rsid w:val="00BA2421"/>
    <w:rsid w:val="00BA2EC8"/>
    <w:rsid w:val="00BA3DC0"/>
    <w:rsid w:val="00BA3E31"/>
    <w:rsid w:val="00BA41D5"/>
    <w:rsid w:val="00BA5BA0"/>
    <w:rsid w:val="00BA5E2F"/>
    <w:rsid w:val="00BA60AE"/>
    <w:rsid w:val="00BB01DD"/>
    <w:rsid w:val="00BB0DC9"/>
    <w:rsid w:val="00BB176D"/>
    <w:rsid w:val="00BB17FC"/>
    <w:rsid w:val="00BB1913"/>
    <w:rsid w:val="00BB211A"/>
    <w:rsid w:val="00BB22C2"/>
    <w:rsid w:val="00BB2359"/>
    <w:rsid w:val="00BB25EB"/>
    <w:rsid w:val="00BB301E"/>
    <w:rsid w:val="00BB34E6"/>
    <w:rsid w:val="00BB37D1"/>
    <w:rsid w:val="00BB3880"/>
    <w:rsid w:val="00BB4B40"/>
    <w:rsid w:val="00BB4F67"/>
    <w:rsid w:val="00BB62E9"/>
    <w:rsid w:val="00BB63B8"/>
    <w:rsid w:val="00BB7848"/>
    <w:rsid w:val="00BB7D6D"/>
    <w:rsid w:val="00BC058C"/>
    <w:rsid w:val="00BC0C0D"/>
    <w:rsid w:val="00BC0DFD"/>
    <w:rsid w:val="00BC14DF"/>
    <w:rsid w:val="00BC16B9"/>
    <w:rsid w:val="00BC195F"/>
    <w:rsid w:val="00BC19B6"/>
    <w:rsid w:val="00BC1AA7"/>
    <w:rsid w:val="00BC1CE5"/>
    <w:rsid w:val="00BC23F6"/>
    <w:rsid w:val="00BC26B6"/>
    <w:rsid w:val="00BC35D6"/>
    <w:rsid w:val="00BC3BF0"/>
    <w:rsid w:val="00BC3DB2"/>
    <w:rsid w:val="00BC4A00"/>
    <w:rsid w:val="00BC6746"/>
    <w:rsid w:val="00BC6AC7"/>
    <w:rsid w:val="00BC6B3A"/>
    <w:rsid w:val="00BC75D8"/>
    <w:rsid w:val="00BC7ACA"/>
    <w:rsid w:val="00BC7C24"/>
    <w:rsid w:val="00BC7E45"/>
    <w:rsid w:val="00BD1231"/>
    <w:rsid w:val="00BD200B"/>
    <w:rsid w:val="00BD24FA"/>
    <w:rsid w:val="00BD2C34"/>
    <w:rsid w:val="00BD3351"/>
    <w:rsid w:val="00BD3647"/>
    <w:rsid w:val="00BD38B2"/>
    <w:rsid w:val="00BD3C7A"/>
    <w:rsid w:val="00BD408B"/>
    <w:rsid w:val="00BD4D72"/>
    <w:rsid w:val="00BD4DA6"/>
    <w:rsid w:val="00BD626F"/>
    <w:rsid w:val="00BD6686"/>
    <w:rsid w:val="00BD7875"/>
    <w:rsid w:val="00BD7A99"/>
    <w:rsid w:val="00BD7CCC"/>
    <w:rsid w:val="00BE0010"/>
    <w:rsid w:val="00BE027F"/>
    <w:rsid w:val="00BE0C2F"/>
    <w:rsid w:val="00BE1186"/>
    <w:rsid w:val="00BE1610"/>
    <w:rsid w:val="00BE2157"/>
    <w:rsid w:val="00BE23A4"/>
    <w:rsid w:val="00BE2677"/>
    <w:rsid w:val="00BE2F43"/>
    <w:rsid w:val="00BE31D1"/>
    <w:rsid w:val="00BE32D6"/>
    <w:rsid w:val="00BE3B1D"/>
    <w:rsid w:val="00BE4117"/>
    <w:rsid w:val="00BE4AE8"/>
    <w:rsid w:val="00BE4E2F"/>
    <w:rsid w:val="00BE4F0D"/>
    <w:rsid w:val="00BE544E"/>
    <w:rsid w:val="00BE59C2"/>
    <w:rsid w:val="00BE68C7"/>
    <w:rsid w:val="00BE6A73"/>
    <w:rsid w:val="00BE6F49"/>
    <w:rsid w:val="00BE7FAC"/>
    <w:rsid w:val="00BF09C7"/>
    <w:rsid w:val="00BF0C4C"/>
    <w:rsid w:val="00BF0DE5"/>
    <w:rsid w:val="00BF1ADD"/>
    <w:rsid w:val="00BF1BCA"/>
    <w:rsid w:val="00BF1FBA"/>
    <w:rsid w:val="00BF20ED"/>
    <w:rsid w:val="00BF22A3"/>
    <w:rsid w:val="00BF3533"/>
    <w:rsid w:val="00BF35C1"/>
    <w:rsid w:val="00BF37DA"/>
    <w:rsid w:val="00BF3CE1"/>
    <w:rsid w:val="00BF44A9"/>
    <w:rsid w:val="00BF4A01"/>
    <w:rsid w:val="00BF4C4B"/>
    <w:rsid w:val="00BF4E17"/>
    <w:rsid w:val="00BF5A91"/>
    <w:rsid w:val="00BF6073"/>
    <w:rsid w:val="00BF61EE"/>
    <w:rsid w:val="00BF6550"/>
    <w:rsid w:val="00BF65A2"/>
    <w:rsid w:val="00BF68F0"/>
    <w:rsid w:val="00BF7B61"/>
    <w:rsid w:val="00C0075A"/>
    <w:rsid w:val="00C00AD4"/>
    <w:rsid w:val="00C01766"/>
    <w:rsid w:val="00C01912"/>
    <w:rsid w:val="00C01C6F"/>
    <w:rsid w:val="00C020FD"/>
    <w:rsid w:val="00C023B5"/>
    <w:rsid w:val="00C03134"/>
    <w:rsid w:val="00C03542"/>
    <w:rsid w:val="00C038BB"/>
    <w:rsid w:val="00C03CAB"/>
    <w:rsid w:val="00C04382"/>
    <w:rsid w:val="00C04975"/>
    <w:rsid w:val="00C05BA4"/>
    <w:rsid w:val="00C06F6A"/>
    <w:rsid w:val="00C0747B"/>
    <w:rsid w:val="00C07E65"/>
    <w:rsid w:val="00C10757"/>
    <w:rsid w:val="00C1161F"/>
    <w:rsid w:val="00C1256C"/>
    <w:rsid w:val="00C13DB3"/>
    <w:rsid w:val="00C142EB"/>
    <w:rsid w:val="00C145F9"/>
    <w:rsid w:val="00C15081"/>
    <w:rsid w:val="00C1510D"/>
    <w:rsid w:val="00C15521"/>
    <w:rsid w:val="00C1562A"/>
    <w:rsid w:val="00C1580B"/>
    <w:rsid w:val="00C1592F"/>
    <w:rsid w:val="00C159C5"/>
    <w:rsid w:val="00C15C1F"/>
    <w:rsid w:val="00C2004B"/>
    <w:rsid w:val="00C20A82"/>
    <w:rsid w:val="00C2124C"/>
    <w:rsid w:val="00C212F8"/>
    <w:rsid w:val="00C21309"/>
    <w:rsid w:val="00C21C70"/>
    <w:rsid w:val="00C21E8D"/>
    <w:rsid w:val="00C22272"/>
    <w:rsid w:val="00C23ACA"/>
    <w:rsid w:val="00C23EDB"/>
    <w:rsid w:val="00C24299"/>
    <w:rsid w:val="00C243A5"/>
    <w:rsid w:val="00C24508"/>
    <w:rsid w:val="00C24A09"/>
    <w:rsid w:val="00C24A5C"/>
    <w:rsid w:val="00C24AE6"/>
    <w:rsid w:val="00C24BA3"/>
    <w:rsid w:val="00C2626B"/>
    <w:rsid w:val="00C26A5B"/>
    <w:rsid w:val="00C26CD4"/>
    <w:rsid w:val="00C2757B"/>
    <w:rsid w:val="00C27FC8"/>
    <w:rsid w:val="00C30054"/>
    <w:rsid w:val="00C30E80"/>
    <w:rsid w:val="00C319D4"/>
    <w:rsid w:val="00C32385"/>
    <w:rsid w:val="00C3274B"/>
    <w:rsid w:val="00C32DFF"/>
    <w:rsid w:val="00C339D8"/>
    <w:rsid w:val="00C33F86"/>
    <w:rsid w:val="00C3423C"/>
    <w:rsid w:val="00C34872"/>
    <w:rsid w:val="00C348DF"/>
    <w:rsid w:val="00C34B0C"/>
    <w:rsid w:val="00C34C25"/>
    <w:rsid w:val="00C35154"/>
    <w:rsid w:val="00C36432"/>
    <w:rsid w:val="00C3679E"/>
    <w:rsid w:val="00C367C2"/>
    <w:rsid w:val="00C371BE"/>
    <w:rsid w:val="00C37835"/>
    <w:rsid w:val="00C40376"/>
    <w:rsid w:val="00C4042B"/>
    <w:rsid w:val="00C40FBC"/>
    <w:rsid w:val="00C416B9"/>
    <w:rsid w:val="00C42DBB"/>
    <w:rsid w:val="00C42FCD"/>
    <w:rsid w:val="00C4492A"/>
    <w:rsid w:val="00C45054"/>
    <w:rsid w:val="00C45155"/>
    <w:rsid w:val="00C45215"/>
    <w:rsid w:val="00C45B26"/>
    <w:rsid w:val="00C46646"/>
    <w:rsid w:val="00C46D9A"/>
    <w:rsid w:val="00C47433"/>
    <w:rsid w:val="00C4789C"/>
    <w:rsid w:val="00C5017E"/>
    <w:rsid w:val="00C51737"/>
    <w:rsid w:val="00C52113"/>
    <w:rsid w:val="00C5242B"/>
    <w:rsid w:val="00C5292D"/>
    <w:rsid w:val="00C52E38"/>
    <w:rsid w:val="00C53902"/>
    <w:rsid w:val="00C54346"/>
    <w:rsid w:val="00C54CDA"/>
    <w:rsid w:val="00C56265"/>
    <w:rsid w:val="00C567B2"/>
    <w:rsid w:val="00C56C35"/>
    <w:rsid w:val="00C56C50"/>
    <w:rsid w:val="00C57534"/>
    <w:rsid w:val="00C602FC"/>
    <w:rsid w:val="00C607E0"/>
    <w:rsid w:val="00C6090E"/>
    <w:rsid w:val="00C60A6C"/>
    <w:rsid w:val="00C62016"/>
    <w:rsid w:val="00C6246C"/>
    <w:rsid w:val="00C6296D"/>
    <w:rsid w:val="00C6325D"/>
    <w:rsid w:val="00C6533E"/>
    <w:rsid w:val="00C65514"/>
    <w:rsid w:val="00C66032"/>
    <w:rsid w:val="00C660D8"/>
    <w:rsid w:val="00C66DF5"/>
    <w:rsid w:val="00C67244"/>
    <w:rsid w:val="00C67F06"/>
    <w:rsid w:val="00C700AA"/>
    <w:rsid w:val="00C702A4"/>
    <w:rsid w:val="00C70622"/>
    <w:rsid w:val="00C70F3E"/>
    <w:rsid w:val="00C70F65"/>
    <w:rsid w:val="00C7106C"/>
    <w:rsid w:val="00C7181A"/>
    <w:rsid w:val="00C71C50"/>
    <w:rsid w:val="00C71D50"/>
    <w:rsid w:val="00C7286A"/>
    <w:rsid w:val="00C72D3B"/>
    <w:rsid w:val="00C730C0"/>
    <w:rsid w:val="00C73B47"/>
    <w:rsid w:val="00C73CA8"/>
    <w:rsid w:val="00C74281"/>
    <w:rsid w:val="00C74299"/>
    <w:rsid w:val="00C74400"/>
    <w:rsid w:val="00C74500"/>
    <w:rsid w:val="00C748CF"/>
    <w:rsid w:val="00C74B08"/>
    <w:rsid w:val="00C75605"/>
    <w:rsid w:val="00C757CC"/>
    <w:rsid w:val="00C763EB"/>
    <w:rsid w:val="00C767B8"/>
    <w:rsid w:val="00C76B21"/>
    <w:rsid w:val="00C77709"/>
    <w:rsid w:val="00C77CB6"/>
    <w:rsid w:val="00C803D5"/>
    <w:rsid w:val="00C81237"/>
    <w:rsid w:val="00C81565"/>
    <w:rsid w:val="00C81B08"/>
    <w:rsid w:val="00C81D92"/>
    <w:rsid w:val="00C82433"/>
    <w:rsid w:val="00C827D8"/>
    <w:rsid w:val="00C82CDF"/>
    <w:rsid w:val="00C83318"/>
    <w:rsid w:val="00C838AA"/>
    <w:rsid w:val="00C8432B"/>
    <w:rsid w:val="00C84B0D"/>
    <w:rsid w:val="00C8522A"/>
    <w:rsid w:val="00C85CBA"/>
    <w:rsid w:val="00C86063"/>
    <w:rsid w:val="00C868AF"/>
    <w:rsid w:val="00C868DC"/>
    <w:rsid w:val="00C87F97"/>
    <w:rsid w:val="00C9050F"/>
    <w:rsid w:val="00C920DE"/>
    <w:rsid w:val="00C92B0A"/>
    <w:rsid w:val="00C9407F"/>
    <w:rsid w:val="00C9434F"/>
    <w:rsid w:val="00C94577"/>
    <w:rsid w:val="00C9473F"/>
    <w:rsid w:val="00C94A0A"/>
    <w:rsid w:val="00C94B5D"/>
    <w:rsid w:val="00C952BC"/>
    <w:rsid w:val="00C9562B"/>
    <w:rsid w:val="00C958EE"/>
    <w:rsid w:val="00C95D74"/>
    <w:rsid w:val="00C9669C"/>
    <w:rsid w:val="00C96B62"/>
    <w:rsid w:val="00C96F4E"/>
    <w:rsid w:val="00CA0AB6"/>
    <w:rsid w:val="00CA0F55"/>
    <w:rsid w:val="00CA10A3"/>
    <w:rsid w:val="00CA10B7"/>
    <w:rsid w:val="00CA12B3"/>
    <w:rsid w:val="00CA1754"/>
    <w:rsid w:val="00CA17F0"/>
    <w:rsid w:val="00CA19DA"/>
    <w:rsid w:val="00CA28F1"/>
    <w:rsid w:val="00CA298F"/>
    <w:rsid w:val="00CA2D75"/>
    <w:rsid w:val="00CA392C"/>
    <w:rsid w:val="00CA44E0"/>
    <w:rsid w:val="00CA4730"/>
    <w:rsid w:val="00CA5024"/>
    <w:rsid w:val="00CA599E"/>
    <w:rsid w:val="00CA6877"/>
    <w:rsid w:val="00CA7305"/>
    <w:rsid w:val="00CA78A9"/>
    <w:rsid w:val="00CA7C3A"/>
    <w:rsid w:val="00CA7FA4"/>
    <w:rsid w:val="00CB011E"/>
    <w:rsid w:val="00CB027E"/>
    <w:rsid w:val="00CB0865"/>
    <w:rsid w:val="00CB1A73"/>
    <w:rsid w:val="00CB1C6A"/>
    <w:rsid w:val="00CB1E04"/>
    <w:rsid w:val="00CB394C"/>
    <w:rsid w:val="00CB3A6E"/>
    <w:rsid w:val="00CB3FAF"/>
    <w:rsid w:val="00CB519B"/>
    <w:rsid w:val="00CB5877"/>
    <w:rsid w:val="00CB62B2"/>
    <w:rsid w:val="00CB6715"/>
    <w:rsid w:val="00CB6EE7"/>
    <w:rsid w:val="00CB73CF"/>
    <w:rsid w:val="00CB7895"/>
    <w:rsid w:val="00CB7AAD"/>
    <w:rsid w:val="00CC0FD6"/>
    <w:rsid w:val="00CC17F1"/>
    <w:rsid w:val="00CC1818"/>
    <w:rsid w:val="00CC1C2B"/>
    <w:rsid w:val="00CC1D3C"/>
    <w:rsid w:val="00CC1EDA"/>
    <w:rsid w:val="00CC2902"/>
    <w:rsid w:val="00CC3667"/>
    <w:rsid w:val="00CC3C21"/>
    <w:rsid w:val="00CC4010"/>
    <w:rsid w:val="00CC4DBF"/>
    <w:rsid w:val="00CC4EB5"/>
    <w:rsid w:val="00CC5CA7"/>
    <w:rsid w:val="00CC62A3"/>
    <w:rsid w:val="00CC73A7"/>
    <w:rsid w:val="00CC741F"/>
    <w:rsid w:val="00CD2885"/>
    <w:rsid w:val="00CD2B83"/>
    <w:rsid w:val="00CD33A1"/>
    <w:rsid w:val="00CD3589"/>
    <w:rsid w:val="00CD37CF"/>
    <w:rsid w:val="00CD3AC5"/>
    <w:rsid w:val="00CD3F6C"/>
    <w:rsid w:val="00CD449C"/>
    <w:rsid w:val="00CD4612"/>
    <w:rsid w:val="00CD47B6"/>
    <w:rsid w:val="00CD485C"/>
    <w:rsid w:val="00CD5362"/>
    <w:rsid w:val="00CD53F7"/>
    <w:rsid w:val="00CD5B88"/>
    <w:rsid w:val="00CD666F"/>
    <w:rsid w:val="00CD67BE"/>
    <w:rsid w:val="00CD6AC2"/>
    <w:rsid w:val="00CD6FB7"/>
    <w:rsid w:val="00CD70C2"/>
    <w:rsid w:val="00CE065E"/>
    <w:rsid w:val="00CE0FC5"/>
    <w:rsid w:val="00CE1AB3"/>
    <w:rsid w:val="00CE2BA9"/>
    <w:rsid w:val="00CE2D04"/>
    <w:rsid w:val="00CE2D35"/>
    <w:rsid w:val="00CE32CA"/>
    <w:rsid w:val="00CE33AD"/>
    <w:rsid w:val="00CE35D5"/>
    <w:rsid w:val="00CE37FD"/>
    <w:rsid w:val="00CE3801"/>
    <w:rsid w:val="00CE3C04"/>
    <w:rsid w:val="00CE3DA9"/>
    <w:rsid w:val="00CE3F9E"/>
    <w:rsid w:val="00CE480C"/>
    <w:rsid w:val="00CE5F36"/>
    <w:rsid w:val="00CE630A"/>
    <w:rsid w:val="00CE6CC0"/>
    <w:rsid w:val="00CE71E8"/>
    <w:rsid w:val="00CE79DF"/>
    <w:rsid w:val="00CE7EA3"/>
    <w:rsid w:val="00CF04EE"/>
    <w:rsid w:val="00CF0D1E"/>
    <w:rsid w:val="00CF14BA"/>
    <w:rsid w:val="00CF18DE"/>
    <w:rsid w:val="00CF198A"/>
    <w:rsid w:val="00CF1A24"/>
    <w:rsid w:val="00CF2A4E"/>
    <w:rsid w:val="00CF2C06"/>
    <w:rsid w:val="00CF2FF9"/>
    <w:rsid w:val="00CF43DE"/>
    <w:rsid w:val="00CF4D79"/>
    <w:rsid w:val="00CF62D5"/>
    <w:rsid w:val="00CF6524"/>
    <w:rsid w:val="00CF7499"/>
    <w:rsid w:val="00D00726"/>
    <w:rsid w:val="00D00809"/>
    <w:rsid w:val="00D00CAE"/>
    <w:rsid w:val="00D00D00"/>
    <w:rsid w:val="00D00E2F"/>
    <w:rsid w:val="00D01143"/>
    <w:rsid w:val="00D0129D"/>
    <w:rsid w:val="00D01A18"/>
    <w:rsid w:val="00D01C23"/>
    <w:rsid w:val="00D02A28"/>
    <w:rsid w:val="00D02DF6"/>
    <w:rsid w:val="00D02E91"/>
    <w:rsid w:val="00D02F2A"/>
    <w:rsid w:val="00D03691"/>
    <w:rsid w:val="00D03B1B"/>
    <w:rsid w:val="00D04315"/>
    <w:rsid w:val="00D0432F"/>
    <w:rsid w:val="00D044A4"/>
    <w:rsid w:val="00D04CCC"/>
    <w:rsid w:val="00D04DC2"/>
    <w:rsid w:val="00D04E2D"/>
    <w:rsid w:val="00D06CC0"/>
    <w:rsid w:val="00D07B27"/>
    <w:rsid w:val="00D07D87"/>
    <w:rsid w:val="00D10B09"/>
    <w:rsid w:val="00D10D68"/>
    <w:rsid w:val="00D1138C"/>
    <w:rsid w:val="00D1168F"/>
    <w:rsid w:val="00D11CBF"/>
    <w:rsid w:val="00D11FFA"/>
    <w:rsid w:val="00D124AA"/>
    <w:rsid w:val="00D12F42"/>
    <w:rsid w:val="00D12FFC"/>
    <w:rsid w:val="00D13FBA"/>
    <w:rsid w:val="00D14CE3"/>
    <w:rsid w:val="00D14E45"/>
    <w:rsid w:val="00D14E47"/>
    <w:rsid w:val="00D14EC1"/>
    <w:rsid w:val="00D151D8"/>
    <w:rsid w:val="00D15E3A"/>
    <w:rsid w:val="00D15EED"/>
    <w:rsid w:val="00D16CCC"/>
    <w:rsid w:val="00D1777D"/>
    <w:rsid w:val="00D178AD"/>
    <w:rsid w:val="00D17BDA"/>
    <w:rsid w:val="00D200FB"/>
    <w:rsid w:val="00D2086F"/>
    <w:rsid w:val="00D21E5B"/>
    <w:rsid w:val="00D2304F"/>
    <w:rsid w:val="00D234A5"/>
    <w:rsid w:val="00D24342"/>
    <w:rsid w:val="00D24C19"/>
    <w:rsid w:val="00D24C55"/>
    <w:rsid w:val="00D24F1F"/>
    <w:rsid w:val="00D25A06"/>
    <w:rsid w:val="00D25B2F"/>
    <w:rsid w:val="00D26290"/>
    <w:rsid w:val="00D269D4"/>
    <w:rsid w:val="00D27310"/>
    <w:rsid w:val="00D27597"/>
    <w:rsid w:val="00D27C5B"/>
    <w:rsid w:val="00D30DA9"/>
    <w:rsid w:val="00D3173C"/>
    <w:rsid w:val="00D31D65"/>
    <w:rsid w:val="00D3224A"/>
    <w:rsid w:val="00D3252B"/>
    <w:rsid w:val="00D33A7F"/>
    <w:rsid w:val="00D344F7"/>
    <w:rsid w:val="00D34A66"/>
    <w:rsid w:val="00D34B47"/>
    <w:rsid w:val="00D35159"/>
    <w:rsid w:val="00D36A95"/>
    <w:rsid w:val="00D3701C"/>
    <w:rsid w:val="00D3774B"/>
    <w:rsid w:val="00D37EBB"/>
    <w:rsid w:val="00D40282"/>
    <w:rsid w:val="00D40293"/>
    <w:rsid w:val="00D40343"/>
    <w:rsid w:val="00D403F2"/>
    <w:rsid w:val="00D40EF5"/>
    <w:rsid w:val="00D41B73"/>
    <w:rsid w:val="00D41E2C"/>
    <w:rsid w:val="00D429A4"/>
    <w:rsid w:val="00D42F75"/>
    <w:rsid w:val="00D434D3"/>
    <w:rsid w:val="00D437DD"/>
    <w:rsid w:val="00D43F2B"/>
    <w:rsid w:val="00D44617"/>
    <w:rsid w:val="00D44A98"/>
    <w:rsid w:val="00D45026"/>
    <w:rsid w:val="00D45695"/>
    <w:rsid w:val="00D45862"/>
    <w:rsid w:val="00D464DA"/>
    <w:rsid w:val="00D47DE7"/>
    <w:rsid w:val="00D502F1"/>
    <w:rsid w:val="00D50B2E"/>
    <w:rsid w:val="00D50D40"/>
    <w:rsid w:val="00D511C5"/>
    <w:rsid w:val="00D52204"/>
    <w:rsid w:val="00D525CC"/>
    <w:rsid w:val="00D52A04"/>
    <w:rsid w:val="00D53315"/>
    <w:rsid w:val="00D53B01"/>
    <w:rsid w:val="00D53DFD"/>
    <w:rsid w:val="00D54869"/>
    <w:rsid w:val="00D55121"/>
    <w:rsid w:val="00D5614A"/>
    <w:rsid w:val="00D56E7F"/>
    <w:rsid w:val="00D57C8B"/>
    <w:rsid w:val="00D60D04"/>
    <w:rsid w:val="00D60D97"/>
    <w:rsid w:val="00D6147B"/>
    <w:rsid w:val="00D614C3"/>
    <w:rsid w:val="00D61F1B"/>
    <w:rsid w:val="00D6239F"/>
    <w:rsid w:val="00D625E6"/>
    <w:rsid w:val="00D629D8"/>
    <w:rsid w:val="00D631B2"/>
    <w:rsid w:val="00D64924"/>
    <w:rsid w:val="00D649D4"/>
    <w:rsid w:val="00D65134"/>
    <w:rsid w:val="00D6532A"/>
    <w:rsid w:val="00D65EC1"/>
    <w:rsid w:val="00D65F67"/>
    <w:rsid w:val="00D662CF"/>
    <w:rsid w:val="00D6641E"/>
    <w:rsid w:val="00D66831"/>
    <w:rsid w:val="00D67B08"/>
    <w:rsid w:val="00D67C78"/>
    <w:rsid w:val="00D7031B"/>
    <w:rsid w:val="00D7094F"/>
    <w:rsid w:val="00D70981"/>
    <w:rsid w:val="00D70F52"/>
    <w:rsid w:val="00D7122C"/>
    <w:rsid w:val="00D72D4D"/>
    <w:rsid w:val="00D72F31"/>
    <w:rsid w:val="00D730E2"/>
    <w:rsid w:val="00D7360C"/>
    <w:rsid w:val="00D73FEC"/>
    <w:rsid w:val="00D7403D"/>
    <w:rsid w:val="00D74316"/>
    <w:rsid w:val="00D744BE"/>
    <w:rsid w:val="00D7450B"/>
    <w:rsid w:val="00D74D8F"/>
    <w:rsid w:val="00D74EBF"/>
    <w:rsid w:val="00D7512B"/>
    <w:rsid w:val="00D75460"/>
    <w:rsid w:val="00D7559E"/>
    <w:rsid w:val="00D7651F"/>
    <w:rsid w:val="00D7683C"/>
    <w:rsid w:val="00D768DE"/>
    <w:rsid w:val="00D76C8E"/>
    <w:rsid w:val="00D77005"/>
    <w:rsid w:val="00D77A01"/>
    <w:rsid w:val="00D77D37"/>
    <w:rsid w:val="00D8081A"/>
    <w:rsid w:val="00D80B88"/>
    <w:rsid w:val="00D810A8"/>
    <w:rsid w:val="00D8271F"/>
    <w:rsid w:val="00D83406"/>
    <w:rsid w:val="00D835C9"/>
    <w:rsid w:val="00D83BA0"/>
    <w:rsid w:val="00D83DCD"/>
    <w:rsid w:val="00D83E49"/>
    <w:rsid w:val="00D84249"/>
    <w:rsid w:val="00D8486E"/>
    <w:rsid w:val="00D84F50"/>
    <w:rsid w:val="00D85694"/>
    <w:rsid w:val="00D85ED3"/>
    <w:rsid w:val="00D863D2"/>
    <w:rsid w:val="00D8788C"/>
    <w:rsid w:val="00D87CBA"/>
    <w:rsid w:val="00D905AF"/>
    <w:rsid w:val="00D914DC"/>
    <w:rsid w:val="00D917C6"/>
    <w:rsid w:val="00D91CC6"/>
    <w:rsid w:val="00D91CD3"/>
    <w:rsid w:val="00D922BC"/>
    <w:rsid w:val="00D92896"/>
    <w:rsid w:val="00D92951"/>
    <w:rsid w:val="00D929BD"/>
    <w:rsid w:val="00D9319E"/>
    <w:rsid w:val="00D93458"/>
    <w:rsid w:val="00D93668"/>
    <w:rsid w:val="00D94E74"/>
    <w:rsid w:val="00D94FB1"/>
    <w:rsid w:val="00D95F9B"/>
    <w:rsid w:val="00D9615B"/>
    <w:rsid w:val="00D97755"/>
    <w:rsid w:val="00D97A24"/>
    <w:rsid w:val="00D97B20"/>
    <w:rsid w:val="00D97C4A"/>
    <w:rsid w:val="00DA0D98"/>
    <w:rsid w:val="00DA13C6"/>
    <w:rsid w:val="00DA1982"/>
    <w:rsid w:val="00DA2194"/>
    <w:rsid w:val="00DA254A"/>
    <w:rsid w:val="00DA2593"/>
    <w:rsid w:val="00DA2768"/>
    <w:rsid w:val="00DA32F4"/>
    <w:rsid w:val="00DA3458"/>
    <w:rsid w:val="00DA51C3"/>
    <w:rsid w:val="00DA5F71"/>
    <w:rsid w:val="00DA6585"/>
    <w:rsid w:val="00DA6882"/>
    <w:rsid w:val="00DA6B45"/>
    <w:rsid w:val="00DA749E"/>
    <w:rsid w:val="00DA77E4"/>
    <w:rsid w:val="00DA7A56"/>
    <w:rsid w:val="00DB07EF"/>
    <w:rsid w:val="00DB088E"/>
    <w:rsid w:val="00DB0B20"/>
    <w:rsid w:val="00DB1111"/>
    <w:rsid w:val="00DB1B4B"/>
    <w:rsid w:val="00DB1F10"/>
    <w:rsid w:val="00DB1FD0"/>
    <w:rsid w:val="00DB2320"/>
    <w:rsid w:val="00DB3227"/>
    <w:rsid w:val="00DB3962"/>
    <w:rsid w:val="00DB473F"/>
    <w:rsid w:val="00DB4A93"/>
    <w:rsid w:val="00DB5384"/>
    <w:rsid w:val="00DB5AC2"/>
    <w:rsid w:val="00DB6742"/>
    <w:rsid w:val="00DB70F9"/>
    <w:rsid w:val="00DB7591"/>
    <w:rsid w:val="00DB7DFD"/>
    <w:rsid w:val="00DC01EE"/>
    <w:rsid w:val="00DC0255"/>
    <w:rsid w:val="00DC07FF"/>
    <w:rsid w:val="00DC10C5"/>
    <w:rsid w:val="00DC1537"/>
    <w:rsid w:val="00DC156B"/>
    <w:rsid w:val="00DC169C"/>
    <w:rsid w:val="00DC1DBF"/>
    <w:rsid w:val="00DC2A24"/>
    <w:rsid w:val="00DC2CC4"/>
    <w:rsid w:val="00DC2FD7"/>
    <w:rsid w:val="00DC37E4"/>
    <w:rsid w:val="00DC4B6E"/>
    <w:rsid w:val="00DC51C6"/>
    <w:rsid w:val="00DC53E8"/>
    <w:rsid w:val="00DC582B"/>
    <w:rsid w:val="00DC6580"/>
    <w:rsid w:val="00DC6A2D"/>
    <w:rsid w:val="00DD0634"/>
    <w:rsid w:val="00DD0658"/>
    <w:rsid w:val="00DD14E4"/>
    <w:rsid w:val="00DD184A"/>
    <w:rsid w:val="00DD257A"/>
    <w:rsid w:val="00DD2C36"/>
    <w:rsid w:val="00DD2CF4"/>
    <w:rsid w:val="00DD2D9E"/>
    <w:rsid w:val="00DD2DE0"/>
    <w:rsid w:val="00DD3580"/>
    <w:rsid w:val="00DD39AE"/>
    <w:rsid w:val="00DD4681"/>
    <w:rsid w:val="00DD4B7E"/>
    <w:rsid w:val="00DD4CAF"/>
    <w:rsid w:val="00DD4D8D"/>
    <w:rsid w:val="00DD56F4"/>
    <w:rsid w:val="00DD5EE8"/>
    <w:rsid w:val="00DD72D0"/>
    <w:rsid w:val="00DD74D0"/>
    <w:rsid w:val="00DD7A45"/>
    <w:rsid w:val="00DD7E34"/>
    <w:rsid w:val="00DE02B1"/>
    <w:rsid w:val="00DE046E"/>
    <w:rsid w:val="00DE0B43"/>
    <w:rsid w:val="00DE16EB"/>
    <w:rsid w:val="00DE1FC8"/>
    <w:rsid w:val="00DE2C72"/>
    <w:rsid w:val="00DE30CA"/>
    <w:rsid w:val="00DE33B0"/>
    <w:rsid w:val="00DE56C4"/>
    <w:rsid w:val="00DE6563"/>
    <w:rsid w:val="00DE6652"/>
    <w:rsid w:val="00DE6D1F"/>
    <w:rsid w:val="00DE748B"/>
    <w:rsid w:val="00DF034A"/>
    <w:rsid w:val="00DF03F6"/>
    <w:rsid w:val="00DF040B"/>
    <w:rsid w:val="00DF0668"/>
    <w:rsid w:val="00DF09CB"/>
    <w:rsid w:val="00DF0D84"/>
    <w:rsid w:val="00DF210F"/>
    <w:rsid w:val="00DF230D"/>
    <w:rsid w:val="00DF2435"/>
    <w:rsid w:val="00DF2DB8"/>
    <w:rsid w:val="00DF2FA9"/>
    <w:rsid w:val="00DF30B2"/>
    <w:rsid w:val="00DF3129"/>
    <w:rsid w:val="00DF354B"/>
    <w:rsid w:val="00DF3638"/>
    <w:rsid w:val="00DF3FC3"/>
    <w:rsid w:val="00DF556E"/>
    <w:rsid w:val="00DF55A9"/>
    <w:rsid w:val="00DF5C0D"/>
    <w:rsid w:val="00DF641E"/>
    <w:rsid w:val="00DF6729"/>
    <w:rsid w:val="00DF6906"/>
    <w:rsid w:val="00DF72EC"/>
    <w:rsid w:val="00DF73BA"/>
    <w:rsid w:val="00DF7C20"/>
    <w:rsid w:val="00DF7DF8"/>
    <w:rsid w:val="00E00B1D"/>
    <w:rsid w:val="00E0192F"/>
    <w:rsid w:val="00E020BE"/>
    <w:rsid w:val="00E0245F"/>
    <w:rsid w:val="00E02649"/>
    <w:rsid w:val="00E02839"/>
    <w:rsid w:val="00E0285B"/>
    <w:rsid w:val="00E02943"/>
    <w:rsid w:val="00E03029"/>
    <w:rsid w:val="00E034C0"/>
    <w:rsid w:val="00E03A94"/>
    <w:rsid w:val="00E044AF"/>
    <w:rsid w:val="00E05699"/>
    <w:rsid w:val="00E05DF6"/>
    <w:rsid w:val="00E0682C"/>
    <w:rsid w:val="00E06C84"/>
    <w:rsid w:val="00E06E97"/>
    <w:rsid w:val="00E07C19"/>
    <w:rsid w:val="00E104E9"/>
    <w:rsid w:val="00E1061C"/>
    <w:rsid w:val="00E1069D"/>
    <w:rsid w:val="00E10CB5"/>
    <w:rsid w:val="00E10E45"/>
    <w:rsid w:val="00E11562"/>
    <w:rsid w:val="00E13EC2"/>
    <w:rsid w:val="00E152ED"/>
    <w:rsid w:val="00E152FD"/>
    <w:rsid w:val="00E154E0"/>
    <w:rsid w:val="00E15563"/>
    <w:rsid w:val="00E155BF"/>
    <w:rsid w:val="00E15B87"/>
    <w:rsid w:val="00E16316"/>
    <w:rsid w:val="00E167A2"/>
    <w:rsid w:val="00E16A2F"/>
    <w:rsid w:val="00E16E47"/>
    <w:rsid w:val="00E17739"/>
    <w:rsid w:val="00E17D18"/>
    <w:rsid w:val="00E20301"/>
    <w:rsid w:val="00E211C0"/>
    <w:rsid w:val="00E21CAB"/>
    <w:rsid w:val="00E22040"/>
    <w:rsid w:val="00E228CE"/>
    <w:rsid w:val="00E23DBF"/>
    <w:rsid w:val="00E23F6F"/>
    <w:rsid w:val="00E24746"/>
    <w:rsid w:val="00E24AE1"/>
    <w:rsid w:val="00E25FA9"/>
    <w:rsid w:val="00E25FB0"/>
    <w:rsid w:val="00E25FF7"/>
    <w:rsid w:val="00E2690F"/>
    <w:rsid w:val="00E26BEF"/>
    <w:rsid w:val="00E27217"/>
    <w:rsid w:val="00E27B23"/>
    <w:rsid w:val="00E305EA"/>
    <w:rsid w:val="00E308F0"/>
    <w:rsid w:val="00E30BD7"/>
    <w:rsid w:val="00E30BDE"/>
    <w:rsid w:val="00E30F75"/>
    <w:rsid w:val="00E314ED"/>
    <w:rsid w:val="00E31B06"/>
    <w:rsid w:val="00E3214D"/>
    <w:rsid w:val="00E3218F"/>
    <w:rsid w:val="00E33041"/>
    <w:rsid w:val="00E3332C"/>
    <w:rsid w:val="00E33BF4"/>
    <w:rsid w:val="00E33C1A"/>
    <w:rsid w:val="00E340FC"/>
    <w:rsid w:val="00E34AEF"/>
    <w:rsid w:val="00E34D4F"/>
    <w:rsid w:val="00E34E21"/>
    <w:rsid w:val="00E35394"/>
    <w:rsid w:val="00E35F24"/>
    <w:rsid w:val="00E36AE5"/>
    <w:rsid w:val="00E36BF6"/>
    <w:rsid w:val="00E37354"/>
    <w:rsid w:val="00E374FB"/>
    <w:rsid w:val="00E376C5"/>
    <w:rsid w:val="00E37806"/>
    <w:rsid w:val="00E37A28"/>
    <w:rsid w:val="00E40597"/>
    <w:rsid w:val="00E40861"/>
    <w:rsid w:val="00E4213B"/>
    <w:rsid w:val="00E42549"/>
    <w:rsid w:val="00E425CB"/>
    <w:rsid w:val="00E427B2"/>
    <w:rsid w:val="00E427D1"/>
    <w:rsid w:val="00E42B07"/>
    <w:rsid w:val="00E42C77"/>
    <w:rsid w:val="00E43992"/>
    <w:rsid w:val="00E44926"/>
    <w:rsid w:val="00E44946"/>
    <w:rsid w:val="00E44ACE"/>
    <w:rsid w:val="00E45A09"/>
    <w:rsid w:val="00E45BB1"/>
    <w:rsid w:val="00E45BB9"/>
    <w:rsid w:val="00E46341"/>
    <w:rsid w:val="00E464DC"/>
    <w:rsid w:val="00E465C4"/>
    <w:rsid w:val="00E46A72"/>
    <w:rsid w:val="00E471B6"/>
    <w:rsid w:val="00E47305"/>
    <w:rsid w:val="00E47B92"/>
    <w:rsid w:val="00E51F0B"/>
    <w:rsid w:val="00E520B1"/>
    <w:rsid w:val="00E52B7C"/>
    <w:rsid w:val="00E537F3"/>
    <w:rsid w:val="00E54880"/>
    <w:rsid w:val="00E54911"/>
    <w:rsid w:val="00E55018"/>
    <w:rsid w:val="00E55835"/>
    <w:rsid w:val="00E56EA1"/>
    <w:rsid w:val="00E5709C"/>
    <w:rsid w:val="00E57C75"/>
    <w:rsid w:val="00E60309"/>
    <w:rsid w:val="00E60342"/>
    <w:rsid w:val="00E6044C"/>
    <w:rsid w:val="00E60CFA"/>
    <w:rsid w:val="00E60E5B"/>
    <w:rsid w:val="00E61392"/>
    <w:rsid w:val="00E6210B"/>
    <w:rsid w:val="00E62716"/>
    <w:rsid w:val="00E6293B"/>
    <w:rsid w:val="00E62EFF"/>
    <w:rsid w:val="00E62F32"/>
    <w:rsid w:val="00E6400E"/>
    <w:rsid w:val="00E6416C"/>
    <w:rsid w:val="00E64613"/>
    <w:rsid w:val="00E646C8"/>
    <w:rsid w:val="00E64F66"/>
    <w:rsid w:val="00E65815"/>
    <w:rsid w:val="00E66006"/>
    <w:rsid w:val="00E66EBC"/>
    <w:rsid w:val="00E679E3"/>
    <w:rsid w:val="00E67B7B"/>
    <w:rsid w:val="00E67F49"/>
    <w:rsid w:val="00E67FA0"/>
    <w:rsid w:val="00E705B8"/>
    <w:rsid w:val="00E7085E"/>
    <w:rsid w:val="00E70A40"/>
    <w:rsid w:val="00E70AAB"/>
    <w:rsid w:val="00E715C0"/>
    <w:rsid w:val="00E71E59"/>
    <w:rsid w:val="00E72500"/>
    <w:rsid w:val="00E7263A"/>
    <w:rsid w:val="00E7263E"/>
    <w:rsid w:val="00E7353E"/>
    <w:rsid w:val="00E7420A"/>
    <w:rsid w:val="00E74233"/>
    <w:rsid w:val="00E74856"/>
    <w:rsid w:val="00E75950"/>
    <w:rsid w:val="00E77982"/>
    <w:rsid w:val="00E8027A"/>
    <w:rsid w:val="00E814CD"/>
    <w:rsid w:val="00E81849"/>
    <w:rsid w:val="00E81BB0"/>
    <w:rsid w:val="00E8310F"/>
    <w:rsid w:val="00E831D0"/>
    <w:rsid w:val="00E837D5"/>
    <w:rsid w:val="00E83C6D"/>
    <w:rsid w:val="00E83CC4"/>
    <w:rsid w:val="00E83E2F"/>
    <w:rsid w:val="00E853C9"/>
    <w:rsid w:val="00E857FA"/>
    <w:rsid w:val="00E85A61"/>
    <w:rsid w:val="00E85A9A"/>
    <w:rsid w:val="00E85EA2"/>
    <w:rsid w:val="00E8690A"/>
    <w:rsid w:val="00E877CB"/>
    <w:rsid w:val="00E87C1D"/>
    <w:rsid w:val="00E87D9B"/>
    <w:rsid w:val="00E87F9E"/>
    <w:rsid w:val="00E87FD1"/>
    <w:rsid w:val="00E901B2"/>
    <w:rsid w:val="00E90360"/>
    <w:rsid w:val="00E9050D"/>
    <w:rsid w:val="00E90D70"/>
    <w:rsid w:val="00E914B2"/>
    <w:rsid w:val="00E92766"/>
    <w:rsid w:val="00E92B4C"/>
    <w:rsid w:val="00E93B03"/>
    <w:rsid w:val="00E93E9D"/>
    <w:rsid w:val="00E941B7"/>
    <w:rsid w:val="00E948C7"/>
    <w:rsid w:val="00E95399"/>
    <w:rsid w:val="00E955AF"/>
    <w:rsid w:val="00E955CC"/>
    <w:rsid w:val="00E95888"/>
    <w:rsid w:val="00E96578"/>
    <w:rsid w:val="00E97162"/>
    <w:rsid w:val="00E974D4"/>
    <w:rsid w:val="00E97A62"/>
    <w:rsid w:val="00EA129C"/>
    <w:rsid w:val="00EA285C"/>
    <w:rsid w:val="00EA2951"/>
    <w:rsid w:val="00EA2DA9"/>
    <w:rsid w:val="00EA3134"/>
    <w:rsid w:val="00EA34CF"/>
    <w:rsid w:val="00EA3629"/>
    <w:rsid w:val="00EA3C66"/>
    <w:rsid w:val="00EA4C46"/>
    <w:rsid w:val="00EA5094"/>
    <w:rsid w:val="00EA5E08"/>
    <w:rsid w:val="00EA6092"/>
    <w:rsid w:val="00EA6477"/>
    <w:rsid w:val="00EA79C7"/>
    <w:rsid w:val="00EA7ADB"/>
    <w:rsid w:val="00EB0774"/>
    <w:rsid w:val="00EB0CD8"/>
    <w:rsid w:val="00EB0EC2"/>
    <w:rsid w:val="00EB1168"/>
    <w:rsid w:val="00EB171C"/>
    <w:rsid w:val="00EB269D"/>
    <w:rsid w:val="00EB2A0E"/>
    <w:rsid w:val="00EB3072"/>
    <w:rsid w:val="00EB3F48"/>
    <w:rsid w:val="00EB4505"/>
    <w:rsid w:val="00EB4E7B"/>
    <w:rsid w:val="00EB535D"/>
    <w:rsid w:val="00EB5564"/>
    <w:rsid w:val="00EB6898"/>
    <w:rsid w:val="00EB6899"/>
    <w:rsid w:val="00EB7099"/>
    <w:rsid w:val="00EB7C60"/>
    <w:rsid w:val="00EC0443"/>
    <w:rsid w:val="00EC089F"/>
    <w:rsid w:val="00EC2313"/>
    <w:rsid w:val="00EC2B0F"/>
    <w:rsid w:val="00EC3005"/>
    <w:rsid w:val="00EC34B3"/>
    <w:rsid w:val="00EC44F0"/>
    <w:rsid w:val="00EC4E03"/>
    <w:rsid w:val="00EC5FA4"/>
    <w:rsid w:val="00EC612A"/>
    <w:rsid w:val="00EC702A"/>
    <w:rsid w:val="00EC7AFE"/>
    <w:rsid w:val="00EC7D2A"/>
    <w:rsid w:val="00ED006F"/>
    <w:rsid w:val="00ED021C"/>
    <w:rsid w:val="00ED0645"/>
    <w:rsid w:val="00ED0D49"/>
    <w:rsid w:val="00ED113F"/>
    <w:rsid w:val="00ED14EC"/>
    <w:rsid w:val="00ED1610"/>
    <w:rsid w:val="00ED2311"/>
    <w:rsid w:val="00ED23D4"/>
    <w:rsid w:val="00ED293E"/>
    <w:rsid w:val="00ED2A9B"/>
    <w:rsid w:val="00ED2D64"/>
    <w:rsid w:val="00ED2DA2"/>
    <w:rsid w:val="00ED3138"/>
    <w:rsid w:val="00ED31BA"/>
    <w:rsid w:val="00ED41E8"/>
    <w:rsid w:val="00ED521B"/>
    <w:rsid w:val="00ED5ADE"/>
    <w:rsid w:val="00ED61A5"/>
    <w:rsid w:val="00ED7F0B"/>
    <w:rsid w:val="00EE012B"/>
    <w:rsid w:val="00EE11F0"/>
    <w:rsid w:val="00EE2505"/>
    <w:rsid w:val="00EE2557"/>
    <w:rsid w:val="00EE2CAE"/>
    <w:rsid w:val="00EE2CB8"/>
    <w:rsid w:val="00EE3248"/>
    <w:rsid w:val="00EE3293"/>
    <w:rsid w:val="00EE371D"/>
    <w:rsid w:val="00EE39F2"/>
    <w:rsid w:val="00EE3ADD"/>
    <w:rsid w:val="00EE3BA0"/>
    <w:rsid w:val="00EE48B0"/>
    <w:rsid w:val="00EE4963"/>
    <w:rsid w:val="00EE54ED"/>
    <w:rsid w:val="00EE692A"/>
    <w:rsid w:val="00EE6D40"/>
    <w:rsid w:val="00EE7766"/>
    <w:rsid w:val="00EE7AB9"/>
    <w:rsid w:val="00EE7BD7"/>
    <w:rsid w:val="00EF094E"/>
    <w:rsid w:val="00EF1EB7"/>
    <w:rsid w:val="00EF21E4"/>
    <w:rsid w:val="00EF21F1"/>
    <w:rsid w:val="00EF2D41"/>
    <w:rsid w:val="00EF3544"/>
    <w:rsid w:val="00EF39EC"/>
    <w:rsid w:val="00EF3E42"/>
    <w:rsid w:val="00EF42AA"/>
    <w:rsid w:val="00EF4302"/>
    <w:rsid w:val="00EF4D78"/>
    <w:rsid w:val="00EF74CF"/>
    <w:rsid w:val="00EF7C36"/>
    <w:rsid w:val="00F0001B"/>
    <w:rsid w:val="00F00266"/>
    <w:rsid w:val="00F00B8F"/>
    <w:rsid w:val="00F01715"/>
    <w:rsid w:val="00F01F4E"/>
    <w:rsid w:val="00F02286"/>
    <w:rsid w:val="00F02645"/>
    <w:rsid w:val="00F02683"/>
    <w:rsid w:val="00F027F9"/>
    <w:rsid w:val="00F02911"/>
    <w:rsid w:val="00F02DB5"/>
    <w:rsid w:val="00F046ED"/>
    <w:rsid w:val="00F04D90"/>
    <w:rsid w:val="00F05E3E"/>
    <w:rsid w:val="00F0659E"/>
    <w:rsid w:val="00F06633"/>
    <w:rsid w:val="00F07226"/>
    <w:rsid w:val="00F07530"/>
    <w:rsid w:val="00F076B6"/>
    <w:rsid w:val="00F10ED7"/>
    <w:rsid w:val="00F12401"/>
    <w:rsid w:val="00F12C65"/>
    <w:rsid w:val="00F12EBE"/>
    <w:rsid w:val="00F12FC6"/>
    <w:rsid w:val="00F14BF8"/>
    <w:rsid w:val="00F14D82"/>
    <w:rsid w:val="00F15967"/>
    <w:rsid w:val="00F160BC"/>
    <w:rsid w:val="00F169EA"/>
    <w:rsid w:val="00F16BB5"/>
    <w:rsid w:val="00F175FE"/>
    <w:rsid w:val="00F17AAA"/>
    <w:rsid w:val="00F20A52"/>
    <w:rsid w:val="00F20CC3"/>
    <w:rsid w:val="00F20CDE"/>
    <w:rsid w:val="00F21295"/>
    <w:rsid w:val="00F21371"/>
    <w:rsid w:val="00F21CB9"/>
    <w:rsid w:val="00F22160"/>
    <w:rsid w:val="00F22A25"/>
    <w:rsid w:val="00F22C80"/>
    <w:rsid w:val="00F2335D"/>
    <w:rsid w:val="00F2383D"/>
    <w:rsid w:val="00F23D0E"/>
    <w:rsid w:val="00F24242"/>
    <w:rsid w:val="00F24359"/>
    <w:rsid w:val="00F244D8"/>
    <w:rsid w:val="00F25555"/>
    <w:rsid w:val="00F25D02"/>
    <w:rsid w:val="00F2679E"/>
    <w:rsid w:val="00F26D3E"/>
    <w:rsid w:val="00F26E43"/>
    <w:rsid w:val="00F27B05"/>
    <w:rsid w:val="00F27B4E"/>
    <w:rsid w:val="00F27B80"/>
    <w:rsid w:val="00F3019A"/>
    <w:rsid w:val="00F30444"/>
    <w:rsid w:val="00F307C0"/>
    <w:rsid w:val="00F30CAA"/>
    <w:rsid w:val="00F30D86"/>
    <w:rsid w:val="00F31501"/>
    <w:rsid w:val="00F31982"/>
    <w:rsid w:val="00F31C19"/>
    <w:rsid w:val="00F31E95"/>
    <w:rsid w:val="00F31F36"/>
    <w:rsid w:val="00F3207E"/>
    <w:rsid w:val="00F325C9"/>
    <w:rsid w:val="00F3322B"/>
    <w:rsid w:val="00F3348B"/>
    <w:rsid w:val="00F33821"/>
    <w:rsid w:val="00F345CE"/>
    <w:rsid w:val="00F34A28"/>
    <w:rsid w:val="00F36663"/>
    <w:rsid w:val="00F369E7"/>
    <w:rsid w:val="00F379FF"/>
    <w:rsid w:val="00F40128"/>
    <w:rsid w:val="00F40B2E"/>
    <w:rsid w:val="00F40C11"/>
    <w:rsid w:val="00F41338"/>
    <w:rsid w:val="00F4186D"/>
    <w:rsid w:val="00F41C3C"/>
    <w:rsid w:val="00F41C4E"/>
    <w:rsid w:val="00F41FB7"/>
    <w:rsid w:val="00F43F32"/>
    <w:rsid w:val="00F44145"/>
    <w:rsid w:val="00F44399"/>
    <w:rsid w:val="00F44964"/>
    <w:rsid w:val="00F45221"/>
    <w:rsid w:val="00F45BB6"/>
    <w:rsid w:val="00F46949"/>
    <w:rsid w:val="00F46D78"/>
    <w:rsid w:val="00F4729D"/>
    <w:rsid w:val="00F476B9"/>
    <w:rsid w:val="00F47740"/>
    <w:rsid w:val="00F47855"/>
    <w:rsid w:val="00F47FAB"/>
    <w:rsid w:val="00F501B3"/>
    <w:rsid w:val="00F5065D"/>
    <w:rsid w:val="00F509A9"/>
    <w:rsid w:val="00F517EA"/>
    <w:rsid w:val="00F52380"/>
    <w:rsid w:val="00F525DE"/>
    <w:rsid w:val="00F52843"/>
    <w:rsid w:val="00F53EFE"/>
    <w:rsid w:val="00F54726"/>
    <w:rsid w:val="00F55296"/>
    <w:rsid w:val="00F55980"/>
    <w:rsid w:val="00F55A23"/>
    <w:rsid w:val="00F5630A"/>
    <w:rsid w:val="00F56A30"/>
    <w:rsid w:val="00F602CA"/>
    <w:rsid w:val="00F61105"/>
    <w:rsid w:val="00F6145D"/>
    <w:rsid w:val="00F61A06"/>
    <w:rsid w:val="00F62372"/>
    <w:rsid w:val="00F62A61"/>
    <w:rsid w:val="00F63042"/>
    <w:rsid w:val="00F6312D"/>
    <w:rsid w:val="00F634D0"/>
    <w:rsid w:val="00F63E19"/>
    <w:rsid w:val="00F647F1"/>
    <w:rsid w:val="00F649BE"/>
    <w:rsid w:val="00F64EE3"/>
    <w:rsid w:val="00F64F52"/>
    <w:rsid w:val="00F6534D"/>
    <w:rsid w:val="00F65819"/>
    <w:rsid w:val="00F65CB5"/>
    <w:rsid w:val="00F66D42"/>
    <w:rsid w:val="00F67940"/>
    <w:rsid w:val="00F67A60"/>
    <w:rsid w:val="00F706EB"/>
    <w:rsid w:val="00F70825"/>
    <w:rsid w:val="00F7095C"/>
    <w:rsid w:val="00F70D57"/>
    <w:rsid w:val="00F71299"/>
    <w:rsid w:val="00F71C2E"/>
    <w:rsid w:val="00F723B2"/>
    <w:rsid w:val="00F723D6"/>
    <w:rsid w:val="00F72A50"/>
    <w:rsid w:val="00F72C2E"/>
    <w:rsid w:val="00F72CF6"/>
    <w:rsid w:val="00F738FC"/>
    <w:rsid w:val="00F73EA2"/>
    <w:rsid w:val="00F74694"/>
    <w:rsid w:val="00F74A4E"/>
    <w:rsid w:val="00F74BD0"/>
    <w:rsid w:val="00F7515F"/>
    <w:rsid w:val="00F754E9"/>
    <w:rsid w:val="00F75A67"/>
    <w:rsid w:val="00F77252"/>
    <w:rsid w:val="00F773B7"/>
    <w:rsid w:val="00F775A8"/>
    <w:rsid w:val="00F77747"/>
    <w:rsid w:val="00F77B85"/>
    <w:rsid w:val="00F77EB8"/>
    <w:rsid w:val="00F804BE"/>
    <w:rsid w:val="00F80859"/>
    <w:rsid w:val="00F82286"/>
    <w:rsid w:val="00F82331"/>
    <w:rsid w:val="00F834E8"/>
    <w:rsid w:val="00F835C4"/>
    <w:rsid w:val="00F83973"/>
    <w:rsid w:val="00F84740"/>
    <w:rsid w:val="00F84AD3"/>
    <w:rsid w:val="00F86D87"/>
    <w:rsid w:val="00F8796E"/>
    <w:rsid w:val="00F87C0B"/>
    <w:rsid w:val="00F87DC4"/>
    <w:rsid w:val="00F90A10"/>
    <w:rsid w:val="00F90E83"/>
    <w:rsid w:val="00F91A42"/>
    <w:rsid w:val="00F91B28"/>
    <w:rsid w:val="00F91F08"/>
    <w:rsid w:val="00F92746"/>
    <w:rsid w:val="00F93247"/>
    <w:rsid w:val="00F93408"/>
    <w:rsid w:val="00F93533"/>
    <w:rsid w:val="00F940C9"/>
    <w:rsid w:val="00F94399"/>
    <w:rsid w:val="00F94665"/>
    <w:rsid w:val="00F9502D"/>
    <w:rsid w:val="00F95280"/>
    <w:rsid w:val="00F95559"/>
    <w:rsid w:val="00F958FF"/>
    <w:rsid w:val="00F95AB9"/>
    <w:rsid w:val="00F95BDC"/>
    <w:rsid w:val="00F962AD"/>
    <w:rsid w:val="00F9634E"/>
    <w:rsid w:val="00F966BB"/>
    <w:rsid w:val="00F9694D"/>
    <w:rsid w:val="00F969C3"/>
    <w:rsid w:val="00F9770D"/>
    <w:rsid w:val="00FA00A5"/>
    <w:rsid w:val="00FA089B"/>
    <w:rsid w:val="00FA0CDE"/>
    <w:rsid w:val="00FA0D02"/>
    <w:rsid w:val="00FA0D51"/>
    <w:rsid w:val="00FA139C"/>
    <w:rsid w:val="00FA1E87"/>
    <w:rsid w:val="00FA1FE4"/>
    <w:rsid w:val="00FA235F"/>
    <w:rsid w:val="00FA2820"/>
    <w:rsid w:val="00FA2D1C"/>
    <w:rsid w:val="00FA37EA"/>
    <w:rsid w:val="00FA37ED"/>
    <w:rsid w:val="00FA394D"/>
    <w:rsid w:val="00FA49BD"/>
    <w:rsid w:val="00FA4E9B"/>
    <w:rsid w:val="00FA4F68"/>
    <w:rsid w:val="00FA5459"/>
    <w:rsid w:val="00FA551E"/>
    <w:rsid w:val="00FA6BBC"/>
    <w:rsid w:val="00FA6F32"/>
    <w:rsid w:val="00FA6F41"/>
    <w:rsid w:val="00FA74DC"/>
    <w:rsid w:val="00FA7C46"/>
    <w:rsid w:val="00FB2F47"/>
    <w:rsid w:val="00FB55D4"/>
    <w:rsid w:val="00FB567D"/>
    <w:rsid w:val="00FB5E17"/>
    <w:rsid w:val="00FB636B"/>
    <w:rsid w:val="00FB645A"/>
    <w:rsid w:val="00FB650A"/>
    <w:rsid w:val="00FB655C"/>
    <w:rsid w:val="00FC07DF"/>
    <w:rsid w:val="00FC0E44"/>
    <w:rsid w:val="00FC0FA0"/>
    <w:rsid w:val="00FC10FD"/>
    <w:rsid w:val="00FC1A81"/>
    <w:rsid w:val="00FC1D8E"/>
    <w:rsid w:val="00FC297D"/>
    <w:rsid w:val="00FC2F2E"/>
    <w:rsid w:val="00FC3E29"/>
    <w:rsid w:val="00FC4616"/>
    <w:rsid w:val="00FC5388"/>
    <w:rsid w:val="00FC549F"/>
    <w:rsid w:val="00FC5526"/>
    <w:rsid w:val="00FC57E5"/>
    <w:rsid w:val="00FC67C1"/>
    <w:rsid w:val="00FC6A48"/>
    <w:rsid w:val="00FC6D0D"/>
    <w:rsid w:val="00FC76AB"/>
    <w:rsid w:val="00FC7A95"/>
    <w:rsid w:val="00FD023B"/>
    <w:rsid w:val="00FD147E"/>
    <w:rsid w:val="00FD22B7"/>
    <w:rsid w:val="00FD2F00"/>
    <w:rsid w:val="00FD36E3"/>
    <w:rsid w:val="00FD3B0D"/>
    <w:rsid w:val="00FD3FCC"/>
    <w:rsid w:val="00FD44C3"/>
    <w:rsid w:val="00FD5151"/>
    <w:rsid w:val="00FD5980"/>
    <w:rsid w:val="00FD5E65"/>
    <w:rsid w:val="00FD6882"/>
    <w:rsid w:val="00FD7198"/>
    <w:rsid w:val="00FD75E5"/>
    <w:rsid w:val="00FD762D"/>
    <w:rsid w:val="00FD76A6"/>
    <w:rsid w:val="00FE0118"/>
    <w:rsid w:val="00FE0572"/>
    <w:rsid w:val="00FE0685"/>
    <w:rsid w:val="00FE087C"/>
    <w:rsid w:val="00FE1491"/>
    <w:rsid w:val="00FE1EC6"/>
    <w:rsid w:val="00FE3194"/>
    <w:rsid w:val="00FE4E3B"/>
    <w:rsid w:val="00FE4FE3"/>
    <w:rsid w:val="00FE59B4"/>
    <w:rsid w:val="00FE5DD9"/>
    <w:rsid w:val="00FE5E35"/>
    <w:rsid w:val="00FE622B"/>
    <w:rsid w:val="00FE7271"/>
    <w:rsid w:val="00FE7311"/>
    <w:rsid w:val="00FE75C5"/>
    <w:rsid w:val="00FE7E85"/>
    <w:rsid w:val="00FF0238"/>
    <w:rsid w:val="00FF0377"/>
    <w:rsid w:val="00FF0504"/>
    <w:rsid w:val="00FF07F7"/>
    <w:rsid w:val="00FF11AE"/>
    <w:rsid w:val="00FF14C6"/>
    <w:rsid w:val="00FF23AC"/>
    <w:rsid w:val="00FF241F"/>
    <w:rsid w:val="00FF245F"/>
    <w:rsid w:val="00FF2596"/>
    <w:rsid w:val="00FF27A7"/>
    <w:rsid w:val="00FF28FB"/>
    <w:rsid w:val="00FF33AB"/>
    <w:rsid w:val="00FF3D35"/>
    <w:rsid w:val="00FF3FFD"/>
    <w:rsid w:val="00FF458A"/>
    <w:rsid w:val="00FF4B81"/>
    <w:rsid w:val="00FF4E1C"/>
    <w:rsid w:val="00FF4E4E"/>
    <w:rsid w:val="00FF543D"/>
    <w:rsid w:val="00FF59F4"/>
    <w:rsid w:val="00FF69F0"/>
    <w:rsid w:val="00FF6A68"/>
    <w:rsid w:val="00FF6EA3"/>
    <w:rsid w:val="00FF6FB9"/>
    <w:rsid w:val="00FF75D4"/>
    <w:rsid w:val="00FF784C"/>
    <w:rsid w:val="010E1CF9"/>
    <w:rsid w:val="0145ADCD"/>
    <w:rsid w:val="01EBC5D6"/>
    <w:rsid w:val="0280D012"/>
    <w:rsid w:val="03443A44"/>
    <w:rsid w:val="0444491B"/>
    <w:rsid w:val="0465BEAA"/>
    <w:rsid w:val="04A80EA2"/>
    <w:rsid w:val="04E07655"/>
    <w:rsid w:val="05D00E31"/>
    <w:rsid w:val="05EF3D15"/>
    <w:rsid w:val="05FE3FB8"/>
    <w:rsid w:val="06935C2B"/>
    <w:rsid w:val="06AAE477"/>
    <w:rsid w:val="06C1161D"/>
    <w:rsid w:val="072376E1"/>
    <w:rsid w:val="0788DBD3"/>
    <w:rsid w:val="07FB6811"/>
    <w:rsid w:val="08B759E9"/>
    <w:rsid w:val="08E4077D"/>
    <w:rsid w:val="0A0CD87D"/>
    <w:rsid w:val="0AEA6038"/>
    <w:rsid w:val="0BB7DA2C"/>
    <w:rsid w:val="0BD5E205"/>
    <w:rsid w:val="0CAFDBD6"/>
    <w:rsid w:val="0CD1C555"/>
    <w:rsid w:val="0D134720"/>
    <w:rsid w:val="0DE9CD46"/>
    <w:rsid w:val="0E307376"/>
    <w:rsid w:val="0F7498F1"/>
    <w:rsid w:val="0FD60A2C"/>
    <w:rsid w:val="0FE5D6D7"/>
    <w:rsid w:val="11673A50"/>
    <w:rsid w:val="11880807"/>
    <w:rsid w:val="12335A56"/>
    <w:rsid w:val="128E8F7C"/>
    <w:rsid w:val="12C5CC21"/>
    <w:rsid w:val="13D22D72"/>
    <w:rsid w:val="1417BC6D"/>
    <w:rsid w:val="143570C4"/>
    <w:rsid w:val="15804433"/>
    <w:rsid w:val="158B30AC"/>
    <w:rsid w:val="1600F7A9"/>
    <w:rsid w:val="1619DBD4"/>
    <w:rsid w:val="161B0696"/>
    <w:rsid w:val="16ACF274"/>
    <w:rsid w:val="16C6D497"/>
    <w:rsid w:val="1708F60C"/>
    <w:rsid w:val="17B77B93"/>
    <w:rsid w:val="17BDC4E8"/>
    <w:rsid w:val="18ADDDD0"/>
    <w:rsid w:val="18C70EF7"/>
    <w:rsid w:val="18D999DC"/>
    <w:rsid w:val="18FB17EB"/>
    <w:rsid w:val="190D4F28"/>
    <w:rsid w:val="1ABC6601"/>
    <w:rsid w:val="1B936EC2"/>
    <w:rsid w:val="1C0326B7"/>
    <w:rsid w:val="1C5D5941"/>
    <w:rsid w:val="1CD3AB4D"/>
    <w:rsid w:val="1D00917E"/>
    <w:rsid w:val="1D402796"/>
    <w:rsid w:val="1D5DF65A"/>
    <w:rsid w:val="1DFC0C7C"/>
    <w:rsid w:val="1E1C07BA"/>
    <w:rsid w:val="1E781129"/>
    <w:rsid w:val="1FD5EB01"/>
    <w:rsid w:val="1FE28E28"/>
    <w:rsid w:val="202DCE6C"/>
    <w:rsid w:val="20AFD199"/>
    <w:rsid w:val="20F5FCEB"/>
    <w:rsid w:val="20F64BC8"/>
    <w:rsid w:val="21651296"/>
    <w:rsid w:val="21694221"/>
    <w:rsid w:val="21719A96"/>
    <w:rsid w:val="21D7024A"/>
    <w:rsid w:val="2362047C"/>
    <w:rsid w:val="236280BC"/>
    <w:rsid w:val="23B329F8"/>
    <w:rsid w:val="23D2FA88"/>
    <w:rsid w:val="24B53595"/>
    <w:rsid w:val="24B800AF"/>
    <w:rsid w:val="24D291D7"/>
    <w:rsid w:val="24FB01FB"/>
    <w:rsid w:val="25402346"/>
    <w:rsid w:val="254BBB6D"/>
    <w:rsid w:val="2552D99C"/>
    <w:rsid w:val="25935AA6"/>
    <w:rsid w:val="26192D67"/>
    <w:rsid w:val="26AF4337"/>
    <w:rsid w:val="27F0C93A"/>
    <w:rsid w:val="28385696"/>
    <w:rsid w:val="288EB07D"/>
    <w:rsid w:val="28B3320F"/>
    <w:rsid w:val="2935DA2A"/>
    <w:rsid w:val="299D3737"/>
    <w:rsid w:val="29C59D23"/>
    <w:rsid w:val="2A827AA6"/>
    <w:rsid w:val="2B987692"/>
    <w:rsid w:val="2B9DE631"/>
    <w:rsid w:val="2C9C0F2D"/>
    <w:rsid w:val="2CCE8A00"/>
    <w:rsid w:val="2D12D850"/>
    <w:rsid w:val="2D83E534"/>
    <w:rsid w:val="2E30E7D8"/>
    <w:rsid w:val="2E545788"/>
    <w:rsid w:val="2EBE8932"/>
    <w:rsid w:val="2ED1BAFD"/>
    <w:rsid w:val="2FAD8638"/>
    <w:rsid w:val="2FC784C4"/>
    <w:rsid w:val="30588273"/>
    <w:rsid w:val="3299A8CE"/>
    <w:rsid w:val="33A74329"/>
    <w:rsid w:val="33AE7F26"/>
    <w:rsid w:val="33F65D6C"/>
    <w:rsid w:val="34592031"/>
    <w:rsid w:val="34FED2C6"/>
    <w:rsid w:val="35686256"/>
    <w:rsid w:val="36631022"/>
    <w:rsid w:val="379F0DF5"/>
    <w:rsid w:val="380F5A82"/>
    <w:rsid w:val="3940971D"/>
    <w:rsid w:val="3A09B924"/>
    <w:rsid w:val="3A254558"/>
    <w:rsid w:val="3B8A8C67"/>
    <w:rsid w:val="3BFE64DB"/>
    <w:rsid w:val="3C990CA4"/>
    <w:rsid w:val="3CE625A7"/>
    <w:rsid w:val="3CE79748"/>
    <w:rsid w:val="3D761BCB"/>
    <w:rsid w:val="3D801D50"/>
    <w:rsid w:val="3D81E70D"/>
    <w:rsid w:val="3D84ECA5"/>
    <w:rsid w:val="3E9DFF47"/>
    <w:rsid w:val="3F0656D6"/>
    <w:rsid w:val="3F474B57"/>
    <w:rsid w:val="3F7C99F5"/>
    <w:rsid w:val="3FFEFD0D"/>
    <w:rsid w:val="40289796"/>
    <w:rsid w:val="41692C91"/>
    <w:rsid w:val="41C075C2"/>
    <w:rsid w:val="41FC6A0B"/>
    <w:rsid w:val="427E5B83"/>
    <w:rsid w:val="42D6FE6E"/>
    <w:rsid w:val="43118D0F"/>
    <w:rsid w:val="4334A956"/>
    <w:rsid w:val="43D06F22"/>
    <w:rsid w:val="447C7D53"/>
    <w:rsid w:val="44F1C65B"/>
    <w:rsid w:val="458B3ADE"/>
    <w:rsid w:val="45E2D158"/>
    <w:rsid w:val="4602F13E"/>
    <w:rsid w:val="47300AFD"/>
    <w:rsid w:val="47D6BB01"/>
    <w:rsid w:val="489135FE"/>
    <w:rsid w:val="49B6F61F"/>
    <w:rsid w:val="49DC9158"/>
    <w:rsid w:val="4A209EA7"/>
    <w:rsid w:val="4A629ABC"/>
    <w:rsid w:val="4AA6F97F"/>
    <w:rsid w:val="4B2306FF"/>
    <w:rsid w:val="4B82BF90"/>
    <w:rsid w:val="4C7E8D87"/>
    <w:rsid w:val="4C8AE3AB"/>
    <w:rsid w:val="4CC20D4F"/>
    <w:rsid w:val="4CEA8253"/>
    <w:rsid w:val="4E9709F9"/>
    <w:rsid w:val="4F3DBED2"/>
    <w:rsid w:val="4FA11142"/>
    <w:rsid w:val="4FD09059"/>
    <w:rsid w:val="50C84F35"/>
    <w:rsid w:val="516822DD"/>
    <w:rsid w:val="5448CB59"/>
    <w:rsid w:val="54730FED"/>
    <w:rsid w:val="54F82FD2"/>
    <w:rsid w:val="5612CB11"/>
    <w:rsid w:val="571447B0"/>
    <w:rsid w:val="57382215"/>
    <w:rsid w:val="574974D3"/>
    <w:rsid w:val="57929108"/>
    <w:rsid w:val="59407A67"/>
    <w:rsid w:val="5A4E9B4F"/>
    <w:rsid w:val="5A75DBD1"/>
    <w:rsid w:val="5B1DDD32"/>
    <w:rsid w:val="5B20310D"/>
    <w:rsid w:val="5BA22763"/>
    <w:rsid w:val="5BC9DDEC"/>
    <w:rsid w:val="5C6B8306"/>
    <w:rsid w:val="5DE439CC"/>
    <w:rsid w:val="5E0C7E22"/>
    <w:rsid w:val="5E530ACE"/>
    <w:rsid w:val="5E99CAF3"/>
    <w:rsid w:val="5F08F3D9"/>
    <w:rsid w:val="5F8A14FF"/>
    <w:rsid w:val="60298F48"/>
    <w:rsid w:val="603CBBD4"/>
    <w:rsid w:val="60962E3A"/>
    <w:rsid w:val="611D1F6D"/>
    <w:rsid w:val="618D0A29"/>
    <w:rsid w:val="621523D2"/>
    <w:rsid w:val="62A1E5D6"/>
    <w:rsid w:val="63692E75"/>
    <w:rsid w:val="697533AE"/>
    <w:rsid w:val="6986EA3F"/>
    <w:rsid w:val="69E268A3"/>
    <w:rsid w:val="6A1A8BD2"/>
    <w:rsid w:val="6B0E8489"/>
    <w:rsid w:val="6B8FCC47"/>
    <w:rsid w:val="6BF54CB8"/>
    <w:rsid w:val="6C1A3703"/>
    <w:rsid w:val="6C7B37E3"/>
    <w:rsid w:val="6CD5F8A6"/>
    <w:rsid w:val="6D28F581"/>
    <w:rsid w:val="6DA8A5E0"/>
    <w:rsid w:val="6DAB6EA0"/>
    <w:rsid w:val="6DC8993D"/>
    <w:rsid w:val="6E37579F"/>
    <w:rsid w:val="6EBC242F"/>
    <w:rsid w:val="6EF8D026"/>
    <w:rsid w:val="6FB4198C"/>
    <w:rsid w:val="7020B8F1"/>
    <w:rsid w:val="703B079B"/>
    <w:rsid w:val="7085CE1C"/>
    <w:rsid w:val="70CB27A3"/>
    <w:rsid w:val="71355BDE"/>
    <w:rsid w:val="71A66F16"/>
    <w:rsid w:val="7367CA05"/>
    <w:rsid w:val="748E4D44"/>
    <w:rsid w:val="74BF0225"/>
    <w:rsid w:val="74DF3D2C"/>
    <w:rsid w:val="754E6B96"/>
    <w:rsid w:val="75C5587D"/>
    <w:rsid w:val="764045CB"/>
    <w:rsid w:val="76A3835D"/>
    <w:rsid w:val="773D85AC"/>
    <w:rsid w:val="7768BBAE"/>
    <w:rsid w:val="7867376C"/>
    <w:rsid w:val="7882CC70"/>
    <w:rsid w:val="788E1E89"/>
    <w:rsid w:val="794B57F1"/>
    <w:rsid w:val="7A073BDD"/>
    <w:rsid w:val="7A567877"/>
    <w:rsid w:val="7B0CBE3A"/>
    <w:rsid w:val="7C191890"/>
    <w:rsid w:val="7CDB2510"/>
    <w:rsid w:val="7D1942DA"/>
    <w:rsid w:val="7D20C794"/>
    <w:rsid w:val="7D287CDC"/>
    <w:rsid w:val="7DD8E616"/>
    <w:rsid w:val="7E47A753"/>
    <w:rsid w:val="7E7DF7D3"/>
    <w:rsid w:val="7EEC374C"/>
    <w:rsid w:val="7EFB3C60"/>
    <w:rsid w:val="7FBA6736"/>
    <w:rsid w:val="7FBDCA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8DBD3"/>
  <w15:chartTrackingRefBased/>
  <w15:docId w15:val="{9CB5D0AE-1931-4BF5-A780-4E93E2BC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028B0"/>
  </w:style>
  <w:style w:type="paragraph" w:styleId="Pealkiri1">
    <w:name w:val="heading 1"/>
    <w:basedOn w:val="Normaallaad"/>
    <w:next w:val="Normaallaad"/>
    <w:link w:val="Pealkiri1Mrk"/>
    <w:uiPriority w:val="9"/>
    <w:qFormat/>
    <w:rsid w:val="00F017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F017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1715F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B394C"/>
    <w:pPr>
      <w:spacing w:after="0" w:line="240" w:lineRule="auto"/>
    </w:pPr>
    <w:rPr>
      <w:rFonts w:ascii="Arial" w:hAnsi="Arial"/>
    </w:rPr>
  </w:style>
  <w:style w:type="paragraph" w:styleId="Loendilik">
    <w:name w:val="List Paragraph"/>
    <w:basedOn w:val="Normaallaad"/>
    <w:uiPriority w:val="34"/>
    <w:qFormat/>
    <w:rsid w:val="00A75E10"/>
    <w:pPr>
      <w:ind w:left="720"/>
      <w:contextualSpacing/>
    </w:pPr>
  </w:style>
  <w:style w:type="character" w:styleId="Kommentaariviide">
    <w:name w:val="annotation reference"/>
    <w:basedOn w:val="Liguvaikefont"/>
    <w:uiPriority w:val="99"/>
    <w:semiHidden/>
    <w:unhideWhenUsed/>
    <w:rsid w:val="00A75E10"/>
    <w:rPr>
      <w:sz w:val="16"/>
      <w:szCs w:val="16"/>
    </w:rPr>
  </w:style>
  <w:style w:type="paragraph" w:styleId="Kommentaaritekst">
    <w:name w:val="annotation text"/>
    <w:basedOn w:val="Normaallaad"/>
    <w:link w:val="KommentaaritekstMrk"/>
    <w:uiPriority w:val="99"/>
    <w:unhideWhenUsed/>
    <w:rsid w:val="00A75E10"/>
    <w:pPr>
      <w:spacing w:line="240" w:lineRule="auto"/>
    </w:pPr>
    <w:rPr>
      <w:sz w:val="20"/>
      <w:szCs w:val="20"/>
    </w:rPr>
  </w:style>
  <w:style w:type="character" w:customStyle="1" w:styleId="KommentaaritekstMrk">
    <w:name w:val="Kommentaari tekst Märk"/>
    <w:basedOn w:val="Liguvaikefont"/>
    <w:link w:val="Kommentaaritekst"/>
    <w:uiPriority w:val="99"/>
    <w:rsid w:val="00A75E10"/>
    <w:rPr>
      <w:sz w:val="20"/>
      <w:szCs w:val="20"/>
    </w:rPr>
  </w:style>
  <w:style w:type="paragraph" w:styleId="Kommentaariteema">
    <w:name w:val="annotation subject"/>
    <w:basedOn w:val="Kommentaaritekst"/>
    <w:next w:val="Kommentaaritekst"/>
    <w:link w:val="KommentaariteemaMrk"/>
    <w:uiPriority w:val="99"/>
    <w:semiHidden/>
    <w:unhideWhenUsed/>
    <w:rsid w:val="00930BA1"/>
    <w:rPr>
      <w:b/>
      <w:bCs/>
    </w:rPr>
  </w:style>
  <w:style w:type="character" w:customStyle="1" w:styleId="KommentaariteemaMrk">
    <w:name w:val="Kommentaari teema Märk"/>
    <w:basedOn w:val="KommentaaritekstMrk"/>
    <w:link w:val="Kommentaariteema"/>
    <w:uiPriority w:val="99"/>
    <w:semiHidden/>
    <w:rsid w:val="00930BA1"/>
    <w:rPr>
      <w:b/>
      <w:bCs/>
      <w:sz w:val="20"/>
      <w:szCs w:val="20"/>
    </w:rPr>
  </w:style>
  <w:style w:type="paragraph" w:styleId="Redaktsioon">
    <w:name w:val="Revision"/>
    <w:hidden/>
    <w:uiPriority w:val="99"/>
    <w:semiHidden/>
    <w:rsid w:val="00523F19"/>
    <w:pPr>
      <w:spacing w:after="0" w:line="240" w:lineRule="auto"/>
    </w:pPr>
  </w:style>
  <w:style w:type="paragraph" w:styleId="Normaallaadveeb">
    <w:name w:val="Normal (Web)"/>
    <w:basedOn w:val="Normaallaad"/>
    <w:uiPriority w:val="99"/>
    <w:semiHidden/>
    <w:unhideWhenUsed/>
    <w:rsid w:val="0043219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rsid w:val="001715F0"/>
    <w:rPr>
      <w:rFonts w:ascii="Times New Roman" w:eastAsia="Times New Roman" w:hAnsi="Times New Roman" w:cs="Times New Roman"/>
      <w:b/>
      <w:bCs/>
      <w:sz w:val="27"/>
      <w:szCs w:val="27"/>
      <w:lang w:eastAsia="et-EE"/>
    </w:rPr>
  </w:style>
  <w:style w:type="character" w:styleId="Hperlink">
    <w:name w:val="Hyperlink"/>
    <w:basedOn w:val="Liguvaikefont"/>
    <w:uiPriority w:val="99"/>
    <w:unhideWhenUsed/>
    <w:rsid w:val="001715F0"/>
    <w:rPr>
      <w:color w:val="0000FF"/>
      <w:u w:val="single"/>
    </w:rPr>
  </w:style>
  <w:style w:type="character" w:styleId="Tugev">
    <w:name w:val="Strong"/>
    <w:basedOn w:val="Liguvaikefont"/>
    <w:uiPriority w:val="22"/>
    <w:qFormat/>
    <w:rsid w:val="001715F0"/>
    <w:rPr>
      <w:b/>
      <w:bCs/>
    </w:rPr>
  </w:style>
  <w:style w:type="character" w:customStyle="1" w:styleId="mm">
    <w:name w:val="mm"/>
    <w:basedOn w:val="Liguvaikefont"/>
    <w:rsid w:val="001715F0"/>
  </w:style>
  <w:style w:type="character" w:customStyle="1" w:styleId="tyhik">
    <w:name w:val="tyhik"/>
    <w:basedOn w:val="Liguvaikefont"/>
    <w:rsid w:val="00BA60AE"/>
  </w:style>
  <w:style w:type="character" w:styleId="Lahendamatamainimine">
    <w:name w:val="Unresolved Mention"/>
    <w:basedOn w:val="Liguvaikefont"/>
    <w:uiPriority w:val="99"/>
    <w:semiHidden/>
    <w:unhideWhenUsed/>
    <w:rsid w:val="00021A11"/>
    <w:rPr>
      <w:color w:val="605E5C"/>
      <w:shd w:val="clear" w:color="auto" w:fill="E1DFDD"/>
    </w:rPr>
  </w:style>
  <w:style w:type="character" w:customStyle="1" w:styleId="ui-provider">
    <w:name w:val="ui-provider"/>
    <w:basedOn w:val="Liguvaikefont"/>
    <w:rsid w:val="0065707A"/>
  </w:style>
  <w:style w:type="paragraph" w:styleId="Pis">
    <w:name w:val="header"/>
    <w:basedOn w:val="Normaallaad"/>
    <w:link w:val="PisMrk"/>
    <w:uiPriority w:val="99"/>
    <w:unhideWhenUsed/>
    <w:rsid w:val="00D3252B"/>
    <w:pPr>
      <w:tabs>
        <w:tab w:val="center" w:pos="4536"/>
        <w:tab w:val="right" w:pos="9072"/>
      </w:tabs>
      <w:spacing w:after="0" w:line="240" w:lineRule="auto"/>
    </w:pPr>
  </w:style>
  <w:style w:type="character" w:customStyle="1" w:styleId="PisMrk">
    <w:name w:val="Päis Märk"/>
    <w:basedOn w:val="Liguvaikefont"/>
    <w:link w:val="Pis"/>
    <w:uiPriority w:val="99"/>
    <w:rsid w:val="00D3252B"/>
  </w:style>
  <w:style w:type="paragraph" w:styleId="Jalus">
    <w:name w:val="footer"/>
    <w:basedOn w:val="Normaallaad"/>
    <w:link w:val="JalusMrk"/>
    <w:uiPriority w:val="99"/>
    <w:unhideWhenUsed/>
    <w:rsid w:val="00D3252B"/>
    <w:pPr>
      <w:tabs>
        <w:tab w:val="center" w:pos="4536"/>
        <w:tab w:val="right" w:pos="9072"/>
      </w:tabs>
      <w:spacing w:after="0" w:line="240" w:lineRule="auto"/>
    </w:pPr>
  </w:style>
  <w:style w:type="character" w:customStyle="1" w:styleId="JalusMrk">
    <w:name w:val="Jalus Märk"/>
    <w:basedOn w:val="Liguvaikefont"/>
    <w:link w:val="Jalus"/>
    <w:uiPriority w:val="99"/>
    <w:rsid w:val="00D3252B"/>
  </w:style>
  <w:style w:type="character" w:customStyle="1" w:styleId="Pealkiri1Mrk">
    <w:name w:val="Pealkiri 1 Märk"/>
    <w:basedOn w:val="Liguvaikefont"/>
    <w:link w:val="Pealkiri1"/>
    <w:uiPriority w:val="9"/>
    <w:rsid w:val="00F01715"/>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semiHidden/>
    <w:rsid w:val="00F01715"/>
    <w:rPr>
      <w:rFonts w:asciiTheme="majorHAnsi" w:eastAsiaTheme="majorEastAsia" w:hAnsiTheme="majorHAnsi" w:cstheme="majorBidi"/>
      <w:color w:val="2F5496" w:themeColor="accent1" w:themeShade="BF"/>
      <w:sz w:val="26"/>
      <w:szCs w:val="26"/>
    </w:rPr>
  </w:style>
  <w:style w:type="table" w:styleId="Kontuurtabel">
    <w:name w:val="Table Grid"/>
    <w:basedOn w:val="Normaaltabel"/>
    <w:uiPriority w:val="39"/>
    <w:rsid w:val="00720BC4"/>
    <w:pPr>
      <w:spacing w:after="0" w:line="240" w:lineRule="auto"/>
    </w:pPr>
    <w:tblPr/>
  </w:style>
  <w:style w:type="paragraph" w:customStyle="1" w:styleId="paragraph">
    <w:name w:val="paragraph"/>
    <w:basedOn w:val="Normaallaad"/>
    <w:rsid w:val="00DF55A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DF55A9"/>
  </w:style>
  <w:style w:type="character" w:customStyle="1" w:styleId="eop">
    <w:name w:val="eop"/>
    <w:basedOn w:val="Liguvaikefont"/>
    <w:rsid w:val="00DF5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656">
      <w:bodyDiv w:val="1"/>
      <w:marLeft w:val="0"/>
      <w:marRight w:val="0"/>
      <w:marTop w:val="0"/>
      <w:marBottom w:val="0"/>
      <w:divBdr>
        <w:top w:val="none" w:sz="0" w:space="0" w:color="auto"/>
        <w:left w:val="none" w:sz="0" w:space="0" w:color="auto"/>
        <w:bottom w:val="none" w:sz="0" w:space="0" w:color="auto"/>
        <w:right w:val="none" w:sz="0" w:space="0" w:color="auto"/>
      </w:divBdr>
    </w:div>
    <w:div w:id="14701240">
      <w:bodyDiv w:val="1"/>
      <w:marLeft w:val="0"/>
      <w:marRight w:val="0"/>
      <w:marTop w:val="0"/>
      <w:marBottom w:val="0"/>
      <w:divBdr>
        <w:top w:val="none" w:sz="0" w:space="0" w:color="auto"/>
        <w:left w:val="none" w:sz="0" w:space="0" w:color="auto"/>
        <w:bottom w:val="none" w:sz="0" w:space="0" w:color="auto"/>
        <w:right w:val="none" w:sz="0" w:space="0" w:color="auto"/>
      </w:divBdr>
    </w:div>
    <w:div w:id="73403605">
      <w:bodyDiv w:val="1"/>
      <w:marLeft w:val="0"/>
      <w:marRight w:val="0"/>
      <w:marTop w:val="0"/>
      <w:marBottom w:val="0"/>
      <w:divBdr>
        <w:top w:val="none" w:sz="0" w:space="0" w:color="auto"/>
        <w:left w:val="none" w:sz="0" w:space="0" w:color="auto"/>
        <w:bottom w:val="none" w:sz="0" w:space="0" w:color="auto"/>
        <w:right w:val="none" w:sz="0" w:space="0" w:color="auto"/>
      </w:divBdr>
    </w:div>
    <w:div w:id="105585168">
      <w:bodyDiv w:val="1"/>
      <w:marLeft w:val="0"/>
      <w:marRight w:val="0"/>
      <w:marTop w:val="0"/>
      <w:marBottom w:val="0"/>
      <w:divBdr>
        <w:top w:val="none" w:sz="0" w:space="0" w:color="auto"/>
        <w:left w:val="none" w:sz="0" w:space="0" w:color="auto"/>
        <w:bottom w:val="none" w:sz="0" w:space="0" w:color="auto"/>
        <w:right w:val="none" w:sz="0" w:space="0" w:color="auto"/>
      </w:divBdr>
      <w:divsChild>
        <w:div w:id="306518769">
          <w:marLeft w:val="0"/>
          <w:marRight w:val="0"/>
          <w:marTop w:val="0"/>
          <w:marBottom w:val="0"/>
          <w:divBdr>
            <w:top w:val="none" w:sz="0" w:space="0" w:color="auto"/>
            <w:left w:val="none" w:sz="0" w:space="0" w:color="auto"/>
            <w:bottom w:val="none" w:sz="0" w:space="0" w:color="auto"/>
            <w:right w:val="none" w:sz="0" w:space="0" w:color="auto"/>
          </w:divBdr>
          <w:divsChild>
            <w:div w:id="511259976">
              <w:marLeft w:val="0"/>
              <w:marRight w:val="0"/>
              <w:marTop w:val="225"/>
              <w:marBottom w:val="0"/>
              <w:divBdr>
                <w:top w:val="none" w:sz="0" w:space="0" w:color="auto"/>
                <w:left w:val="none" w:sz="0" w:space="0" w:color="auto"/>
                <w:bottom w:val="none" w:sz="0" w:space="0" w:color="auto"/>
                <w:right w:val="none" w:sz="0" w:space="0" w:color="auto"/>
              </w:divBdr>
              <w:divsChild>
                <w:div w:id="1807119499">
                  <w:marLeft w:val="0"/>
                  <w:marRight w:val="0"/>
                  <w:marTop w:val="0"/>
                  <w:marBottom w:val="0"/>
                  <w:divBdr>
                    <w:top w:val="none" w:sz="0" w:space="0" w:color="auto"/>
                    <w:left w:val="none" w:sz="0" w:space="0" w:color="auto"/>
                    <w:bottom w:val="none" w:sz="0" w:space="0" w:color="auto"/>
                    <w:right w:val="none" w:sz="0" w:space="0" w:color="auto"/>
                  </w:divBdr>
                  <w:divsChild>
                    <w:div w:id="961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68501">
              <w:marLeft w:val="0"/>
              <w:marRight w:val="0"/>
              <w:marTop w:val="0"/>
              <w:marBottom w:val="0"/>
              <w:divBdr>
                <w:top w:val="none" w:sz="0" w:space="0" w:color="auto"/>
                <w:left w:val="none" w:sz="0" w:space="0" w:color="auto"/>
                <w:bottom w:val="none" w:sz="0" w:space="0" w:color="auto"/>
                <w:right w:val="none" w:sz="0" w:space="0" w:color="auto"/>
              </w:divBdr>
            </w:div>
            <w:div w:id="1750737272">
              <w:marLeft w:val="0"/>
              <w:marRight w:val="0"/>
              <w:marTop w:val="0"/>
              <w:marBottom w:val="0"/>
              <w:divBdr>
                <w:top w:val="none" w:sz="0" w:space="0" w:color="auto"/>
                <w:left w:val="none" w:sz="0" w:space="0" w:color="auto"/>
                <w:bottom w:val="none" w:sz="0" w:space="0" w:color="auto"/>
                <w:right w:val="none" w:sz="0" w:space="0" w:color="auto"/>
              </w:divBdr>
            </w:div>
            <w:div w:id="2005039515">
              <w:marLeft w:val="0"/>
              <w:marRight w:val="0"/>
              <w:marTop w:val="0"/>
              <w:marBottom w:val="0"/>
              <w:divBdr>
                <w:top w:val="none" w:sz="0" w:space="0" w:color="auto"/>
                <w:left w:val="none" w:sz="0" w:space="0" w:color="auto"/>
                <w:bottom w:val="none" w:sz="0" w:space="0" w:color="auto"/>
                <w:right w:val="none" w:sz="0" w:space="0" w:color="auto"/>
              </w:divBdr>
            </w:div>
          </w:divsChild>
        </w:div>
        <w:div w:id="329526112">
          <w:marLeft w:val="0"/>
          <w:marRight w:val="0"/>
          <w:marTop w:val="0"/>
          <w:marBottom w:val="0"/>
          <w:divBdr>
            <w:top w:val="none" w:sz="0" w:space="0" w:color="auto"/>
            <w:left w:val="none" w:sz="0" w:space="0" w:color="auto"/>
            <w:bottom w:val="none" w:sz="0" w:space="0" w:color="auto"/>
            <w:right w:val="none" w:sz="0" w:space="0" w:color="auto"/>
          </w:divBdr>
        </w:div>
      </w:divsChild>
    </w:div>
    <w:div w:id="113402763">
      <w:bodyDiv w:val="1"/>
      <w:marLeft w:val="0"/>
      <w:marRight w:val="0"/>
      <w:marTop w:val="0"/>
      <w:marBottom w:val="0"/>
      <w:divBdr>
        <w:top w:val="none" w:sz="0" w:space="0" w:color="auto"/>
        <w:left w:val="none" w:sz="0" w:space="0" w:color="auto"/>
        <w:bottom w:val="none" w:sz="0" w:space="0" w:color="auto"/>
        <w:right w:val="none" w:sz="0" w:space="0" w:color="auto"/>
      </w:divBdr>
    </w:div>
    <w:div w:id="136773955">
      <w:bodyDiv w:val="1"/>
      <w:marLeft w:val="0"/>
      <w:marRight w:val="0"/>
      <w:marTop w:val="0"/>
      <w:marBottom w:val="0"/>
      <w:divBdr>
        <w:top w:val="none" w:sz="0" w:space="0" w:color="auto"/>
        <w:left w:val="none" w:sz="0" w:space="0" w:color="auto"/>
        <w:bottom w:val="none" w:sz="0" w:space="0" w:color="auto"/>
        <w:right w:val="none" w:sz="0" w:space="0" w:color="auto"/>
      </w:divBdr>
    </w:div>
    <w:div w:id="141507439">
      <w:bodyDiv w:val="1"/>
      <w:marLeft w:val="0"/>
      <w:marRight w:val="0"/>
      <w:marTop w:val="0"/>
      <w:marBottom w:val="0"/>
      <w:divBdr>
        <w:top w:val="none" w:sz="0" w:space="0" w:color="auto"/>
        <w:left w:val="none" w:sz="0" w:space="0" w:color="auto"/>
        <w:bottom w:val="none" w:sz="0" w:space="0" w:color="auto"/>
        <w:right w:val="none" w:sz="0" w:space="0" w:color="auto"/>
      </w:divBdr>
      <w:divsChild>
        <w:div w:id="329333240">
          <w:marLeft w:val="0"/>
          <w:marRight w:val="0"/>
          <w:marTop w:val="0"/>
          <w:marBottom w:val="0"/>
          <w:divBdr>
            <w:top w:val="none" w:sz="0" w:space="0" w:color="auto"/>
            <w:left w:val="none" w:sz="0" w:space="0" w:color="auto"/>
            <w:bottom w:val="none" w:sz="0" w:space="0" w:color="auto"/>
            <w:right w:val="none" w:sz="0" w:space="0" w:color="auto"/>
          </w:divBdr>
          <w:divsChild>
            <w:div w:id="24600021">
              <w:marLeft w:val="0"/>
              <w:marRight w:val="0"/>
              <w:marTop w:val="0"/>
              <w:marBottom w:val="0"/>
              <w:divBdr>
                <w:top w:val="none" w:sz="0" w:space="0" w:color="auto"/>
                <w:left w:val="none" w:sz="0" w:space="0" w:color="auto"/>
                <w:bottom w:val="none" w:sz="0" w:space="0" w:color="auto"/>
                <w:right w:val="none" w:sz="0" w:space="0" w:color="auto"/>
              </w:divBdr>
            </w:div>
            <w:div w:id="486286232">
              <w:marLeft w:val="0"/>
              <w:marRight w:val="0"/>
              <w:marTop w:val="0"/>
              <w:marBottom w:val="0"/>
              <w:divBdr>
                <w:top w:val="none" w:sz="0" w:space="0" w:color="auto"/>
                <w:left w:val="none" w:sz="0" w:space="0" w:color="auto"/>
                <w:bottom w:val="none" w:sz="0" w:space="0" w:color="auto"/>
                <w:right w:val="none" w:sz="0" w:space="0" w:color="auto"/>
              </w:divBdr>
            </w:div>
            <w:div w:id="522287015">
              <w:marLeft w:val="0"/>
              <w:marRight w:val="0"/>
              <w:marTop w:val="0"/>
              <w:marBottom w:val="0"/>
              <w:divBdr>
                <w:top w:val="none" w:sz="0" w:space="0" w:color="auto"/>
                <w:left w:val="none" w:sz="0" w:space="0" w:color="auto"/>
                <w:bottom w:val="none" w:sz="0" w:space="0" w:color="auto"/>
                <w:right w:val="none" w:sz="0" w:space="0" w:color="auto"/>
              </w:divBdr>
            </w:div>
            <w:div w:id="572741478">
              <w:marLeft w:val="0"/>
              <w:marRight w:val="0"/>
              <w:marTop w:val="0"/>
              <w:marBottom w:val="0"/>
              <w:divBdr>
                <w:top w:val="none" w:sz="0" w:space="0" w:color="auto"/>
                <w:left w:val="none" w:sz="0" w:space="0" w:color="auto"/>
                <w:bottom w:val="none" w:sz="0" w:space="0" w:color="auto"/>
                <w:right w:val="none" w:sz="0" w:space="0" w:color="auto"/>
              </w:divBdr>
            </w:div>
            <w:div w:id="782728681">
              <w:marLeft w:val="0"/>
              <w:marRight w:val="0"/>
              <w:marTop w:val="0"/>
              <w:marBottom w:val="0"/>
              <w:divBdr>
                <w:top w:val="none" w:sz="0" w:space="0" w:color="auto"/>
                <w:left w:val="none" w:sz="0" w:space="0" w:color="auto"/>
                <w:bottom w:val="none" w:sz="0" w:space="0" w:color="auto"/>
                <w:right w:val="none" w:sz="0" w:space="0" w:color="auto"/>
              </w:divBdr>
            </w:div>
            <w:div w:id="915867262">
              <w:marLeft w:val="0"/>
              <w:marRight w:val="0"/>
              <w:marTop w:val="0"/>
              <w:marBottom w:val="0"/>
              <w:divBdr>
                <w:top w:val="none" w:sz="0" w:space="0" w:color="auto"/>
                <w:left w:val="none" w:sz="0" w:space="0" w:color="auto"/>
                <w:bottom w:val="none" w:sz="0" w:space="0" w:color="auto"/>
                <w:right w:val="none" w:sz="0" w:space="0" w:color="auto"/>
              </w:divBdr>
            </w:div>
            <w:div w:id="1283338719">
              <w:marLeft w:val="0"/>
              <w:marRight w:val="0"/>
              <w:marTop w:val="0"/>
              <w:marBottom w:val="0"/>
              <w:divBdr>
                <w:top w:val="none" w:sz="0" w:space="0" w:color="auto"/>
                <w:left w:val="none" w:sz="0" w:space="0" w:color="auto"/>
                <w:bottom w:val="none" w:sz="0" w:space="0" w:color="auto"/>
                <w:right w:val="none" w:sz="0" w:space="0" w:color="auto"/>
              </w:divBdr>
            </w:div>
            <w:div w:id="1408379690">
              <w:marLeft w:val="0"/>
              <w:marRight w:val="0"/>
              <w:marTop w:val="0"/>
              <w:marBottom w:val="0"/>
              <w:divBdr>
                <w:top w:val="none" w:sz="0" w:space="0" w:color="auto"/>
                <w:left w:val="none" w:sz="0" w:space="0" w:color="auto"/>
                <w:bottom w:val="none" w:sz="0" w:space="0" w:color="auto"/>
                <w:right w:val="none" w:sz="0" w:space="0" w:color="auto"/>
              </w:divBdr>
            </w:div>
            <w:div w:id="1586645236">
              <w:marLeft w:val="0"/>
              <w:marRight w:val="0"/>
              <w:marTop w:val="0"/>
              <w:marBottom w:val="0"/>
              <w:divBdr>
                <w:top w:val="none" w:sz="0" w:space="0" w:color="auto"/>
                <w:left w:val="none" w:sz="0" w:space="0" w:color="auto"/>
                <w:bottom w:val="none" w:sz="0" w:space="0" w:color="auto"/>
                <w:right w:val="none" w:sz="0" w:space="0" w:color="auto"/>
              </w:divBdr>
            </w:div>
            <w:div w:id="1835562537">
              <w:marLeft w:val="0"/>
              <w:marRight w:val="0"/>
              <w:marTop w:val="0"/>
              <w:marBottom w:val="0"/>
              <w:divBdr>
                <w:top w:val="none" w:sz="0" w:space="0" w:color="auto"/>
                <w:left w:val="none" w:sz="0" w:space="0" w:color="auto"/>
                <w:bottom w:val="none" w:sz="0" w:space="0" w:color="auto"/>
                <w:right w:val="none" w:sz="0" w:space="0" w:color="auto"/>
              </w:divBdr>
            </w:div>
            <w:div w:id="1840001018">
              <w:marLeft w:val="0"/>
              <w:marRight w:val="0"/>
              <w:marTop w:val="0"/>
              <w:marBottom w:val="0"/>
              <w:divBdr>
                <w:top w:val="none" w:sz="0" w:space="0" w:color="auto"/>
                <w:left w:val="none" w:sz="0" w:space="0" w:color="auto"/>
                <w:bottom w:val="none" w:sz="0" w:space="0" w:color="auto"/>
                <w:right w:val="none" w:sz="0" w:space="0" w:color="auto"/>
              </w:divBdr>
            </w:div>
            <w:div w:id="1991010629">
              <w:marLeft w:val="0"/>
              <w:marRight w:val="0"/>
              <w:marTop w:val="0"/>
              <w:marBottom w:val="0"/>
              <w:divBdr>
                <w:top w:val="none" w:sz="0" w:space="0" w:color="auto"/>
                <w:left w:val="none" w:sz="0" w:space="0" w:color="auto"/>
                <w:bottom w:val="none" w:sz="0" w:space="0" w:color="auto"/>
                <w:right w:val="none" w:sz="0" w:space="0" w:color="auto"/>
              </w:divBdr>
            </w:div>
            <w:div w:id="2001810575">
              <w:marLeft w:val="0"/>
              <w:marRight w:val="0"/>
              <w:marTop w:val="0"/>
              <w:marBottom w:val="0"/>
              <w:divBdr>
                <w:top w:val="none" w:sz="0" w:space="0" w:color="auto"/>
                <w:left w:val="none" w:sz="0" w:space="0" w:color="auto"/>
                <w:bottom w:val="none" w:sz="0" w:space="0" w:color="auto"/>
                <w:right w:val="none" w:sz="0" w:space="0" w:color="auto"/>
              </w:divBdr>
            </w:div>
            <w:div w:id="2005737484">
              <w:marLeft w:val="0"/>
              <w:marRight w:val="0"/>
              <w:marTop w:val="0"/>
              <w:marBottom w:val="0"/>
              <w:divBdr>
                <w:top w:val="none" w:sz="0" w:space="0" w:color="auto"/>
                <w:left w:val="none" w:sz="0" w:space="0" w:color="auto"/>
                <w:bottom w:val="none" w:sz="0" w:space="0" w:color="auto"/>
                <w:right w:val="none" w:sz="0" w:space="0" w:color="auto"/>
              </w:divBdr>
            </w:div>
            <w:div w:id="2061325012">
              <w:marLeft w:val="0"/>
              <w:marRight w:val="0"/>
              <w:marTop w:val="0"/>
              <w:marBottom w:val="0"/>
              <w:divBdr>
                <w:top w:val="none" w:sz="0" w:space="0" w:color="auto"/>
                <w:left w:val="none" w:sz="0" w:space="0" w:color="auto"/>
                <w:bottom w:val="none" w:sz="0" w:space="0" w:color="auto"/>
                <w:right w:val="none" w:sz="0" w:space="0" w:color="auto"/>
              </w:divBdr>
            </w:div>
          </w:divsChild>
        </w:div>
        <w:div w:id="1112898204">
          <w:marLeft w:val="0"/>
          <w:marRight w:val="0"/>
          <w:marTop w:val="0"/>
          <w:marBottom w:val="0"/>
          <w:divBdr>
            <w:top w:val="none" w:sz="0" w:space="0" w:color="auto"/>
            <w:left w:val="none" w:sz="0" w:space="0" w:color="auto"/>
            <w:bottom w:val="none" w:sz="0" w:space="0" w:color="auto"/>
            <w:right w:val="none" w:sz="0" w:space="0" w:color="auto"/>
          </w:divBdr>
          <w:divsChild>
            <w:div w:id="86923779">
              <w:marLeft w:val="0"/>
              <w:marRight w:val="0"/>
              <w:marTop w:val="0"/>
              <w:marBottom w:val="0"/>
              <w:divBdr>
                <w:top w:val="none" w:sz="0" w:space="0" w:color="auto"/>
                <w:left w:val="none" w:sz="0" w:space="0" w:color="auto"/>
                <w:bottom w:val="none" w:sz="0" w:space="0" w:color="auto"/>
                <w:right w:val="none" w:sz="0" w:space="0" w:color="auto"/>
              </w:divBdr>
            </w:div>
            <w:div w:id="167720042">
              <w:marLeft w:val="0"/>
              <w:marRight w:val="0"/>
              <w:marTop w:val="0"/>
              <w:marBottom w:val="0"/>
              <w:divBdr>
                <w:top w:val="none" w:sz="0" w:space="0" w:color="auto"/>
                <w:left w:val="none" w:sz="0" w:space="0" w:color="auto"/>
                <w:bottom w:val="none" w:sz="0" w:space="0" w:color="auto"/>
                <w:right w:val="none" w:sz="0" w:space="0" w:color="auto"/>
              </w:divBdr>
            </w:div>
            <w:div w:id="244999824">
              <w:marLeft w:val="0"/>
              <w:marRight w:val="0"/>
              <w:marTop w:val="0"/>
              <w:marBottom w:val="0"/>
              <w:divBdr>
                <w:top w:val="none" w:sz="0" w:space="0" w:color="auto"/>
                <w:left w:val="none" w:sz="0" w:space="0" w:color="auto"/>
                <w:bottom w:val="none" w:sz="0" w:space="0" w:color="auto"/>
                <w:right w:val="none" w:sz="0" w:space="0" w:color="auto"/>
              </w:divBdr>
            </w:div>
            <w:div w:id="522323263">
              <w:marLeft w:val="0"/>
              <w:marRight w:val="0"/>
              <w:marTop w:val="0"/>
              <w:marBottom w:val="0"/>
              <w:divBdr>
                <w:top w:val="none" w:sz="0" w:space="0" w:color="auto"/>
                <w:left w:val="none" w:sz="0" w:space="0" w:color="auto"/>
                <w:bottom w:val="none" w:sz="0" w:space="0" w:color="auto"/>
                <w:right w:val="none" w:sz="0" w:space="0" w:color="auto"/>
              </w:divBdr>
            </w:div>
            <w:div w:id="711467927">
              <w:marLeft w:val="0"/>
              <w:marRight w:val="0"/>
              <w:marTop w:val="0"/>
              <w:marBottom w:val="0"/>
              <w:divBdr>
                <w:top w:val="none" w:sz="0" w:space="0" w:color="auto"/>
                <w:left w:val="none" w:sz="0" w:space="0" w:color="auto"/>
                <w:bottom w:val="none" w:sz="0" w:space="0" w:color="auto"/>
                <w:right w:val="none" w:sz="0" w:space="0" w:color="auto"/>
              </w:divBdr>
            </w:div>
            <w:div w:id="865404578">
              <w:marLeft w:val="0"/>
              <w:marRight w:val="0"/>
              <w:marTop w:val="0"/>
              <w:marBottom w:val="0"/>
              <w:divBdr>
                <w:top w:val="none" w:sz="0" w:space="0" w:color="auto"/>
                <w:left w:val="none" w:sz="0" w:space="0" w:color="auto"/>
                <w:bottom w:val="none" w:sz="0" w:space="0" w:color="auto"/>
                <w:right w:val="none" w:sz="0" w:space="0" w:color="auto"/>
              </w:divBdr>
            </w:div>
            <w:div w:id="968969615">
              <w:marLeft w:val="0"/>
              <w:marRight w:val="0"/>
              <w:marTop w:val="0"/>
              <w:marBottom w:val="0"/>
              <w:divBdr>
                <w:top w:val="none" w:sz="0" w:space="0" w:color="auto"/>
                <w:left w:val="none" w:sz="0" w:space="0" w:color="auto"/>
                <w:bottom w:val="none" w:sz="0" w:space="0" w:color="auto"/>
                <w:right w:val="none" w:sz="0" w:space="0" w:color="auto"/>
              </w:divBdr>
            </w:div>
            <w:div w:id="1080562173">
              <w:marLeft w:val="0"/>
              <w:marRight w:val="0"/>
              <w:marTop w:val="0"/>
              <w:marBottom w:val="0"/>
              <w:divBdr>
                <w:top w:val="none" w:sz="0" w:space="0" w:color="auto"/>
                <w:left w:val="none" w:sz="0" w:space="0" w:color="auto"/>
                <w:bottom w:val="none" w:sz="0" w:space="0" w:color="auto"/>
                <w:right w:val="none" w:sz="0" w:space="0" w:color="auto"/>
              </w:divBdr>
            </w:div>
            <w:div w:id="1111826103">
              <w:marLeft w:val="0"/>
              <w:marRight w:val="0"/>
              <w:marTop w:val="0"/>
              <w:marBottom w:val="0"/>
              <w:divBdr>
                <w:top w:val="none" w:sz="0" w:space="0" w:color="auto"/>
                <w:left w:val="none" w:sz="0" w:space="0" w:color="auto"/>
                <w:bottom w:val="none" w:sz="0" w:space="0" w:color="auto"/>
                <w:right w:val="none" w:sz="0" w:space="0" w:color="auto"/>
              </w:divBdr>
            </w:div>
            <w:div w:id="1511093910">
              <w:marLeft w:val="0"/>
              <w:marRight w:val="0"/>
              <w:marTop w:val="0"/>
              <w:marBottom w:val="0"/>
              <w:divBdr>
                <w:top w:val="none" w:sz="0" w:space="0" w:color="auto"/>
                <w:left w:val="none" w:sz="0" w:space="0" w:color="auto"/>
                <w:bottom w:val="none" w:sz="0" w:space="0" w:color="auto"/>
                <w:right w:val="none" w:sz="0" w:space="0" w:color="auto"/>
              </w:divBdr>
            </w:div>
            <w:div w:id="1524780656">
              <w:marLeft w:val="0"/>
              <w:marRight w:val="0"/>
              <w:marTop w:val="0"/>
              <w:marBottom w:val="0"/>
              <w:divBdr>
                <w:top w:val="none" w:sz="0" w:space="0" w:color="auto"/>
                <w:left w:val="none" w:sz="0" w:space="0" w:color="auto"/>
                <w:bottom w:val="none" w:sz="0" w:space="0" w:color="auto"/>
                <w:right w:val="none" w:sz="0" w:space="0" w:color="auto"/>
              </w:divBdr>
            </w:div>
            <w:div w:id="1543208217">
              <w:marLeft w:val="0"/>
              <w:marRight w:val="0"/>
              <w:marTop w:val="0"/>
              <w:marBottom w:val="0"/>
              <w:divBdr>
                <w:top w:val="none" w:sz="0" w:space="0" w:color="auto"/>
                <w:left w:val="none" w:sz="0" w:space="0" w:color="auto"/>
                <w:bottom w:val="none" w:sz="0" w:space="0" w:color="auto"/>
                <w:right w:val="none" w:sz="0" w:space="0" w:color="auto"/>
              </w:divBdr>
            </w:div>
            <w:div w:id="1556232277">
              <w:marLeft w:val="0"/>
              <w:marRight w:val="0"/>
              <w:marTop w:val="0"/>
              <w:marBottom w:val="0"/>
              <w:divBdr>
                <w:top w:val="none" w:sz="0" w:space="0" w:color="auto"/>
                <w:left w:val="none" w:sz="0" w:space="0" w:color="auto"/>
                <w:bottom w:val="none" w:sz="0" w:space="0" w:color="auto"/>
                <w:right w:val="none" w:sz="0" w:space="0" w:color="auto"/>
              </w:divBdr>
            </w:div>
            <w:div w:id="1558971531">
              <w:marLeft w:val="0"/>
              <w:marRight w:val="0"/>
              <w:marTop w:val="0"/>
              <w:marBottom w:val="0"/>
              <w:divBdr>
                <w:top w:val="none" w:sz="0" w:space="0" w:color="auto"/>
                <w:left w:val="none" w:sz="0" w:space="0" w:color="auto"/>
                <w:bottom w:val="none" w:sz="0" w:space="0" w:color="auto"/>
                <w:right w:val="none" w:sz="0" w:space="0" w:color="auto"/>
              </w:divBdr>
            </w:div>
            <w:div w:id="1706247128">
              <w:marLeft w:val="0"/>
              <w:marRight w:val="0"/>
              <w:marTop w:val="0"/>
              <w:marBottom w:val="0"/>
              <w:divBdr>
                <w:top w:val="none" w:sz="0" w:space="0" w:color="auto"/>
                <w:left w:val="none" w:sz="0" w:space="0" w:color="auto"/>
                <w:bottom w:val="none" w:sz="0" w:space="0" w:color="auto"/>
                <w:right w:val="none" w:sz="0" w:space="0" w:color="auto"/>
              </w:divBdr>
            </w:div>
            <w:div w:id="1753238450">
              <w:marLeft w:val="0"/>
              <w:marRight w:val="0"/>
              <w:marTop w:val="0"/>
              <w:marBottom w:val="0"/>
              <w:divBdr>
                <w:top w:val="none" w:sz="0" w:space="0" w:color="auto"/>
                <w:left w:val="none" w:sz="0" w:space="0" w:color="auto"/>
                <w:bottom w:val="none" w:sz="0" w:space="0" w:color="auto"/>
                <w:right w:val="none" w:sz="0" w:space="0" w:color="auto"/>
              </w:divBdr>
            </w:div>
            <w:div w:id="1822379251">
              <w:marLeft w:val="0"/>
              <w:marRight w:val="0"/>
              <w:marTop w:val="0"/>
              <w:marBottom w:val="0"/>
              <w:divBdr>
                <w:top w:val="none" w:sz="0" w:space="0" w:color="auto"/>
                <w:left w:val="none" w:sz="0" w:space="0" w:color="auto"/>
                <w:bottom w:val="none" w:sz="0" w:space="0" w:color="auto"/>
                <w:right w:val="none" w:sz="0" w:space="0" w:color="auto"/>
              </w:divBdr>
            </w:div>
            <w:div w:id="1859539759">
              <w:marLeft w:val="0"/>
              <w:marRight w:val="0"/>
              <w:marTop w:val="0"/>
              <w:marBottom w:val="0"/>
              <w:divBdr>
                <w:top w:val="none" w:sz="0" w:space="0" w:color="auto"/>
                <w:left w:val="none" w:sz="0" w:space="0" w:color="auto"/>
                <w:bottom w:val="none" w:sz="0" w:space="0" w:color="auto"/>
                <w:right w:val="none" w:sz="0" w:space="0" w:color="auto"/>
              </w:divBdr>
            </w:div>
            <w:div w:id="2011983456">
              <w:marLeft w:val="0"/>
              <w:marRight w:val="0"/>
              <w:marTop w:val="0"/>
              <w:marBottom w:val="0"/>
              <w:divBdr>
                <w:top w:val="none" w:sz="0" w:space="0" w:color="auto"/>
                <w:left w:val="none" w:sz="0" w:space="0" w:color="auto"/>
                <w:bottom w:val="none" w:sz="0" w:space="0" w:color="auto"/>
                <w:right w:val="none" w:sz="0" w:space="0" w:color="auto"/>
              </w:divBdr>
            </w:div>
            <w:div w:id="2068800633">
              <w:marLeft w:val="0"/>
              <w:marRight w:val="0"/>
              <w:marTop w:val="0"/>
              <w:marBottom w:val="0"/>
              <w:divBdr>
                <w:top w:val="none" w:sz="0" w:space="0" w:color="auto"/>
                <w:left w:val="none" w:sz="0" w:space="0" w:color="auto"/>
                <w:bottom w:val="none" w:sz="0" w:space="0" w:color="auto"/>
                <w:right w:val="none" w:sz="0" w:space="0" w:color="auto"/>
              </w:divBdr>
            </w:div>
          </w:divsChild>
        </w:div>
        <w:div w:id="1802771548">
          <w:marLeft w:val="0"/>
          <w:marRight w:val="0"/>
          <w:marTop w:val="0"/>
          <w:marBottom w:val="0"/>
          <w:divBdr>
            <w:top w:val="none" w:sz="0" w:space="0" w:color="auto"/>
            <w:left w:val="none" w:sz="0" w:space="0" w:color="auto"/>
            <w:bottom w:val="none" w:sz="0" w:space="0" w:color="auto"/>
            <w:right w:val="none" w:sz="0" w:space="0" w:color="auto"/>
          </w:divBdr>
          <w:divsChild>
            <w:div w:id="50463412">
              <w:marLeft w:val="0"/>
              <w:marRight w:val="0"/>
              <w:marTop w:val="0"/>
              <w:marBottom w:val="0"/>
              <w:divBdr>
                <w:top w:val="none" w:sz="0" w:space="0" w:color="auto"/>
                <w:left w:val="none" w:sz="0" w:space="0" w:color="auto"/>
                <w:bottom w:val="none" w:sz="0" w:space="0" w:color="auto"/>
                <w:right w:val="none" w:sz="0" w:space="0" w:color="auto"/>
              </w:divBdr>
            </w:div>
            <w:div w:id="54478890">
              <w:marLeft w:val="0"/>
              <w:marRight w:val="0"/>
              <w:marTop w:val="0"/>
              <w:marBottom w:val="0"/>
              <w:divBdr>
                <w:top w:val="none" w:sz="0" w:space="0" w:color="auto"/>
                <w:left w:val="none" w:sz="0" w:space="0" w:color="auto"/>
                <w:bottom w:val="none" w:sz="0" w:space="0" w:color="auto"/>
                <w:right w:val="none" w:sz="0" w:space="0" w:color="auto"/>
              </w:divBdr>
            </w:div>
            <w:div w:id="339547090">
              <w:marLeft w:val="0"/>
              <w:marRight w:val="0"/>
              <w:marTop w:val="0"/>
              <w:marBottom w:val="0"/>
              <w:divBdr>
                <w:top w:val="none" w:sz="0" w:space="0" w:color="auto"/>
                <w:left w:val="none" w:sz="0" w:space="0" w:color="auto"/>
                <w:bottom w:val="none" w:sz="0" w:space="0" w:color="auto"/>
                <w:right w:val="none" w:sz="0" w:space="0" w:color="auto"/>
              </w:divBdr>
            </w:div>
            <w:div w:id="371805005">
              <w:marLeft w:val="0"/>
              <w:marRight w:val="0"/>
              <w:marTop w:val="0"/>
              <w:marBottom w:val="0"/>
              <w:divBdr>
                <w:top w:val="none" w:sz="0" w:space="0" w:color="auto"/>
                <w:left w:val="none" w:sz="0" w:space="0" w:color="auto"/>
                <w:bottom w:val="none" w:sz="0" w:space="0" w:color="auto"/>
                <w:right w:val="none" w:sz="0" w:space="0" w:color="auto"/>
              </w:divBdr>
            </w:div>
            <w:div w:id="503856967">
              <w:marLeft w:val="0"/>
              <w:marRight w:val="0"/>
              <w:marTop w:val="0"/>
              <w:marBottom w:val="0"/>
              <w:divBdr>
                <w:top w:val="none" w:sz="0" w:space="0" w:color="auto"/>
                <w:left w:val="none" w:sz="0" w:space="0" w:color="auto"/>
                <w:bottom w:val="none" w:sz="0" w:space="0" w:color="auto"/>
                <w:right w:val="none" w:sz="0" w:space="0" w:color="auto"/>
              </w:divBdr>
            </w:div>
            <w:div w:id="642588525">
              <w:marLeft w:val="0"/>
              <w:marRight w:val="0"/>
              <w:marTop w:val="0"/>
              <w:marBottom w:val="0"/>
              <w:divBdr>
                <w:top w:val="none" w:sz="0" w:space="0" w:color="auto"/>
                <w:left w:val="none" w:sz="0" w:space="0" w:color="auto"/>
                <w:bottom w:val="none" w:sz="0" w:space="0" w:color="auto"/>
                <w:right w:val="none" w:sz="0" w:space="0" w:color="auto"/>
              </w:divBdr>
            </w:div>
            <w:div w:id="768738528">
              <w:marLeft w:val="0"/>
              <w:marRight w:val="0"/>
              <w:marTop w:val="0"/>
              <w:marBottom w:val="0"/>
              <w:divBdr>
                <w:top w:val="none" w:sz="0" w:space="0" w:color="auto"/>
                <w:left w:val="none" w:sz="0" w:space="0" w:color="auto"/>
                <w:bottom w:val="none" w:sz="0" w:space="0" w:color="auto"/>
                <w:right w:val="none" w:sz="0" w:space="0" w:color="auto"/>
              </w:divBdr>
            </w:div>
            <w:div w:id="838542639">
              <w:marLeft w:val="0"/>
              <w:marRight w:val="0"/>
              <w:marTop w:val="0"/>
              <w:marBottom w:val="0"/>
              <w:divBdr>
                <w:top w:val="none" w:sz="0" w:space="0" w:color="auto"/>
                <w:left w:val="none" w:sz="0" w:space="0" w:color="auto"/>
                <w:bottom w:val="none" w:sz="0" w:space="0" w:color="auto"/>
                <w:right w:val="none" w:sz="0" w:space="0" w:color="auto"/>
              </w:divBdr>
            </w:div>
            <w:div w:id="933247044">
              <w:marLeft w:val="0"/>
              <w:marRight w:val="0"/>
              <w:marTop w:val="0"/>
              <w:marBottom w:val="0"/>
              <w:divBdr>
                <w:top w:val="none" w:sz="0" w:space="0" w:color="auto"/>
                <w:left w:val="none" w:sz="0" w:space="0" w:color="auto"/>
                <w:bottom w:val="none" w:sz="0" w:space="0" w:color="auto"/>
                <w:right w:val="none" w:sz="0" w:space="0" w:color="auto"/>
              </w:divBdr>
            </w:div>
            <w:div w:id="953755203">
              <w:marLeft w:val="0"/>
              <w:marRight w:val="0"/>
              <w:marTop w:val="0"/>
              <w:marBottom w:val="0"/>
              <w:divBdr>
                <w:top w:val="none" w:sz="0" w:space="0" w:color="auto"/>
                <w:left w:val="none" w:sz="0" w:space="0" w:color="auto"/>
                <w:bottom w:val="none" w:sz="0" w:space="0" w:color="auto"/>
                <w:right w:val="none" w:sz="0" w:space="0" w:color="auto"/>
              </w:divBdr>
            </w:div>
            <w:div w:id="999504986">
              <w:marLeft w:val="0"/>
              <w:marRight w:val="0"/>
              <w:marTop w:val="0"/>
              <w:marBottom w:val="0"/>
              <w:divBdr>
                <w:top w:val="none" w:sz="0" w:space="0" w:color="auto"/>
                <w:left w:val="none" w:sz="0" w:space="0" w:color="auto"/>
                <w:bottom w:val="none" w:sz="0" w:space="0" w:color="auto"/>
                <w:right w:val="none" w:sz="0" w:space="0" w:color="auto"/>
              </w:divBdr>
            </w:div>
            <w:div w:id="1120226904">
              <w:marLeft w:val="0"/>
              <w:marRight w:val="0"/>
              <w:marTop w:val="0"/>
              <w:marBottom w:val="0"/>
              <w:divBdr>
                <w:top w:val="none" w:sz="0" w:space="0" w:color="auto"/>
                <w:left w:val="none" w:sz="0" w:space="0" w:color="auto"/>
                <w:bottom w:val="none" w:sz="0" w:space="0" w:color="auto"/>
                <w:right w:val="none" w:sz="0" w:space="0" w:color="auto"/>
              </w:divBdr>
            </w:div>
            <w:div w:id="1154029204">
              <w:marLeft w:val="0"/>
              <w:marRight w:val="0"/>
              <w:marTop w:val="0"/>
              <w:marBottom w:val="0"/>
              <w:divBdr>
                <w:top w:val="none" w:sz="0" w:space="0" w:color="auto"/>
                <w:left w:val="none" w:sz="0" w:space="0" w:color="auto"/>
                <w:bottom w:val="none" w:sz="0" w:space="0" w:color="auto"/>
                <w:right w:val="none" w:sz="0" w:space="0" w:color="auto"/>
              </w:divBdr>
            </w:div>
            <w:div w:id="1551107824">
              <w:marLeft w:val="0"/>
              <w:marRight w:val="0"/>
              <w:marTop w:val="0"/>
              <w:marBottom w:val="0"/>
              <w:divBdr>
                <w:top w:val="none" w:sz="0" w:space="0" w:color="auto"/>
                <w:left w:val="none" w:sz="0" w:space="0" w:color="auto"/>
                <w:bottom w:val="none" w:sz="0" w:space="0" w:color="auto"/>
                <w:right w:val="none" w:sz="0" w:space="0" w:color="auto"/>
              </w:divBdr>
            </w:div>
            <w:div w:id="1606618377">
              <w:marLeft w:val="0"/>
              <w:marRight w:val="0"/>
              <w:marTop w:val="0"/>
              <w:marBottom w:val="0"/>
              <w:divBdr>
                <w:top w:val="none" w:sz="0" w:space="0" w:color="auto"/>
                <w:left w:val="none" w:sz="0" w:space="0" w:color="auto"/>
                <w:bottom w:val="none" w:sz="0" w:space="0" w:color="auto"/>
                <w:right w:val="none" w:sz="0" w:space="0" w:color="auto"/>
              </w:divBdr>
            </w:div>
            <w:div w:id="1616330049">
              <w:marLeft w:val="0"/>
              <w:marRight w:val="0"/>
              <w:marTop w:val="0"/>
              <w:marBottom w:val="0"/>
              <w:divBdr>
                <w:top w:val="none" w:sz="0" w:space="0" w:color="auto"/>
                <w:left w:val="none" w:sz="0" w:space="0" w:color="auto"/>
                <w:bottom w:val="none" w:sz="0" w:space="0" w:color="auto"/>
                <w:right w:val="none" w:sz="0" w:space="0" w:color="auto"/>
              </w:divBdr>
            </w:div>
            <w:div w:id="20107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66215">
      <w:bodyDiv w:val="1"/>
      <w:marLeft w:val="0"/>
      <w:marRight w:val="0"/>
      <w:marTop w:val="0"/>
      <w:marBottom w:val="0"/>
      <w:divBdr>
        <w:top w:val="none" w:sz="0" w:space="0" w:color="auto"/>
        <w:left w:val="none" w:sz="0" w:space="0" w:color="auto"/>
        <w:bottom w:val="none" w:sz="0" w:space="0" w:color="auto"/>
        <w:right w:val="none" w:sz="0" w:space="0" w:color="auto"/>
      </w:divBdr>
    </w:div>
    <w:div w:id="386034417">
      <w:bodyDiv w:val="1"/>
      <w:marLeft w:val="0"/>
      <w:marRight w:val="0"/>
      <w:marTop w:val="0"/>
      <w:marBottom w:val="0"/>
      <w:divBdr>
        <w:top w:val="none" w:sz="0" w:space="0" w:color="auto"/>
        <w:left w:val="none" w:sz="0" w:space="0" w:color="auto"/>
        <w:bottom w:val="none" w:sz="0" w:space="0" w:color="auto"/>
        <w:right w:val="none" w:sz="0" w:space="0" w:color="auto"/>
      </w:divBdr>
    </w:div>
    <w:div w:id="421949241">
      <w:bodyDiv w:val="1"/>
      <w:marLeft w:val="0"/>
      <w:marRight w:val="0"/>
      <w:marTop w:val="0"/>
      <w:marBottom w:val="0"/>
      <w:divBdr>
        <w:top w:val="none" w:sz="0" w:space="0" w:color="auto"/>
        <w:left w:val="none" w:sz="0" w:space="0" w:color="auto"/>
        <w:bottom w:val="none" w:sz="0" w:space="0" w:color="auto"/>
        <w:right w:val="none" w:sz="0" w:space="0" w:color="auto"/>
      </w:divBdr>
    </w:div>
    <w:div w:id="444159352">
      <w:bodyDiv w:val="1"/>
      <w:marLeft w:val="0"/>
      <w:marRight w:val="0"/>
      <w:marTop w:val="0"/>
      <w:marBottom w:val="0"/>
      <w:divBdr>
        <w:top w:val="none" w:sz="0" w:space="0" w:color="auto"/>
        <w:left w:val="none" w:sz="0" w:space="0" w:color="auto"/>
        <w:bottom w:val="none" w:sz="0" w:space="0" w:color="auto"/>
        <w:right w:val="none" w:sz="0" w:space="0" w:color="auto"/>
      </w:divBdr>
      <w:divsChild>
        <w:div w:id="59906536">
          <w:marLeft w:val="0"/>
          <w:marRight w:val="0"/>
          <w:marTop w:val="0"/>
          <w:marBottom w:val="0"/>
          <w:divBdr>
            <w:top w:val="none" w:sz="0" w:space="0" w:color="auto"/>
            <w:left w:val="none" w:sz="0" w:space="0" w:color="auto"/>
            <w:bottom w:val="none" w:sz="0" w:space="0" w:color="auto"/>
            <w:right w:val="none" w:sz="0" w:space="0" w:color="auto"/>
          </w:divBdr>
          <w:divsChild>
            <w:div w:id="213659504">
              <w:marLeft w:val="0"/>
              <w:marRight w:val="0"/>
              <w:marTop w:val="0"/>
              <w:marBottom w:val="0"/>
              <w:divBdr>
                <w:top w:val="none" w:sz="0" w:space="0" w:color="auto"/>
                <w:left w:val="none" w:sz="0" w:space="0" w:color="auto"/>
                <w:bottom w:val="none" w:sz="0" w:space="0" w:color="auto"/>
                <w:right w:val="none" w:sz="0" w:space="0" w:color="auto"/>
              </w:divBdr>
            </w:div>
            <w:div w:id="402139523">
              <w:marLeft w:val="0"/>
              <w:marRight w:val="0"/>
              <w:marTop w:val="0"/>
              <w:marBottom w:val="0"/>
              <w:divBdr>
                <w:top w:val="none" w:sz="0" w:space="0" w:color="auto"/>
                <w:left w:val="none" w:sz="0" w:space="0" w:color="auto"/>
                <w:bottom w:val="none" w:sz="0" w:space="0" w:color="auto"/>
                <w:right w:val="none" w:sz="0" w:space="0" w:color="auto"/>
              </w:divBdr>
            </w:div>
            <w:div w:id="528377614">
              <w:marLeft w:val="0"/>
              <w:marRight w:val="0"/>
              <w:marTop w:val="0"/>
              <w:marBottom w:val="0"/>
              <w:divBdr>
                <w:top w:val="none" w:sz="0" w:space="0" w:color="auto"/>
                <w:left w:val="none" w:sz="0" w:space="0" w:color="auto"/>
                <w:bottom w:val="none" w:sz="0" w:space="0" w:color="auto"/>
                <w:right w:val="none" w:sz="0" w:space="0" w:color="auto"/>
              </w:divBdr>
            </w:div>
            <w:div w:id="535461547">
              <w:marLeft w:val="0"/>
              <w:marRight w:val="0"/>
              <w:marTop w:val="0"/>
              <w:marBottom w:val="0"/>
              <w:divBdr>
                <w:top w:val="none" w:sz="0" w:space="0" w:color="auto"/>
                <w:left w:val="none" w:sz="0" w:space="0" w:color="auto"/>
                <w:bottom w:val="none" w:sz="0" w:space="0" w:color="auto"/>
                <w:right w:val="none" w:sz="0" w:space="0" w:color="auto"/>
              </w:divBdr>
            </w:div>
            <w:div w:id="727530539">
              <w:marLeft w:val="0"/>
              <w:marRight w:val="0"/>
              <w:marTop w:val="0"/>
              <w:marBottom w:val="0"/>
              <w:divBdr>
                <w:top w:val="none" w:sz="0" w:space="0" w:color="auto"/>
                <w:left w:val="none" w:sz="0" w:space="0" w:color="auto"/>
                <w:bottom w:val="none" w:sz="0" w:space="0" w:color="auto"/>
                <w:right w:val="none" w:sz="0" w:space="0" w:color="auto"/>
              </w:divBdr>
            </w:div>
            <w:div w:id="751510224">
              <w:marLeft w:val="0"/>
              <w:marRight w:val="0"/>
              <w:marTop w:val="0"/>
              <w:marBottom w:val="0"/>
              <w:divBdr>
                <w:top w:val="none" w:sz="0" w:space="0" w:color="auto"/>
                <w:left w:val="none" w:sz="0" w:space="0" w:color="auto"/>
                <w:bottom w:val="none" w:sz="0" w:space="0" w:color="auto"/>
                <w:right w:val="none" w:sz="0" w:space="0" w:color="auto"/>
              </w:divBdr>
            </w:div>
            <w:div w:id="856651382">
              <w:marLeft w:val="0"/>
              <w:marRight w:val="0"/>
              <w:marTop w:val="0"/>
              <w:marBottom w:val="0"/>
              <w:divBdr>
                <w:top w:val="none" w:sz="0" w:space="0" w:color="auto"/>
                <w:left w:val="none" w:sz="0" w:space="0" w:color="auto"/>
                <w:bottom w:val="none" w:sz="0" w:space="0" w:color="auto"/>
                <w:right w:val="none" w:sz="0" w:space="0" w:color="auto"/>
              </w:divBdr>
            </w:div>
            <w:div w:id="911039606">
              <w:marLeft w:val="0"/>
              <w:marRight w:val="0"/>
              <w:marTop w:val="0"/>
              <w:marBottom w:val="0"/>
              <w:divBdr>
                <w:top w:val="none" w:sz="0" w:space="0" w:color="auto"/>
                <w:left w:val="none" w:sz="0" w:space="0" w:color="auto"/>
                <w:bottom w:val="none" w:sz="0" w:space="0" w:color="auto"/>
                <w:right w:val="none" w:sz="0" w:space="0" w:color="auto"/>
              </w:divBdr>
            </w:div>
            <w:div w:id="1002050879">
              <w:marLeft w:val="0"/>
              <w:marRight w:val="0"/>
              <w:marTop w:val="0"/>
              <w:marBottom w:val="0"/>
              <w:divBdr>
                <w:top w:val="none" w:sz="0" w:space="0" w:color="auto"/>
                <w:left w:val="none" w:sz="0" w:space="0" w:color="auto"/>
                <w:bottom w:val="none" w:sz="0" w:space="0" w:color="auto"/>
                <w:right w:val="none" w:sz="0" w:space="0" w:color="auto"/>
              </w:divBdr>
            </w:div>
            <w:div w:id="1083145715">
              <w:marLeft w:val="0"/>
              <w:marRight w:val="0"/>
              <w:marTop w:val="0"/>
              <w:marBottom w:val="0"/>
              <w:divBdr>
                <w:top w:val="none" w:sz="0" w:space="0" w:color="auto"/>
                <w:left w:val="none" w:sz="0" w:space="0" w:color="auto"/>
                <w:bottom w:val="none" w:sz="0" w:space="0" w:color="auto"/>
                <w:right w:val="none" w:sz="0" w:space="0" w:color="auto"/>
              </w:divBdr>
            </w:div>
            <w:div w:id="1246067772">
              <w:marLeft w:val="0"/>
              <w:marRight w:val="0"/>
              <w:marTop w:val="0"/>
              <w:marBottom w:val="0"/>
              <w:divBdr>
                <w:top w:val="none" w:sz="0" w:space="0" w:color="auto"/>
                <w:left w:val="none" w:sz="0" w:space="0" w:color="auto"/>
                <w:bottom w:val="none" w:sz="0" w:space="0" w:color="auto"/>
                <w:right w:val="none" w:sz="0" w:space="0" w:color="auto"/>
              </w:divBdr>
            </w:div>
            <w:div w:id="1279066631">
              <w:marLeft w:val="0"/>
              <w:marRight w:val="0"/>
              <w:marTop w:val="0"/>
              <w:marBottom w:val="0"/>
              <w:divBdr>
                <w:top w:val="none" w:sz="0" w:space="0" w:color="auto"/>
                <w:left w:val="none" w:sz="0" w:space="0" w:color="auto"/>
                <w:bottom w:val="none" w:sz="0" w:space="0" w:color="auto"/>
                <w:right w:val="none" w:sz="0" w:space="0" w:color="auto"/>
              </w:divBdr>
            </w:div>
            <w:div w:id="1310398805">
              <w:marLeft w:val="0"/>
              <w:marRight w:val="0"/>
              <w:marTop w:val="0"/>
              <w:marBottom w:val="0"/>
              <w:divBdr>
                <w:top w:val="none" w:sz="0" w:space="0" w:color="auto"/>
                <w:left w:val="none" w:sz="0" w:space="0" w:color="auto"/>
                <w:bottom w:val="none" w:sz="0" w:space="0" w:color="auto"/>
                <w:right w:val="none" w:sz="0" w:space="0" w:color="auto"/>
              </w:divBdr>
            </w:div>
            <w:div w:id="1339306111">
              <w:marLeft w:val="0"/>
              <w:marRight w:val="0"/>
              <w:marTop w:val="0"/>
              <w:marBottom w:val="0"/>
              <w:divBdr>
                <w:top w:val="none" w:sz="0" w:space="0" w:color="auto"/>
                <w:left w:val="none" w:sz="0" w:space="0" w:color="auto"/>
                <w:bottom w:val="none" w:sz="0" w:space="0" w:color="auto"/>
                <w:right w:val="none" w:sz="0" w:space="0" w:color="auto"/>
              </w:divBdr>
            </w:div>
            <w:div w:id="1340811374">
              <w:marLeft w:val="0"/>
              <w:marRight w:val="0"/>
              <w:marTop w:val="0"/>
              <w:marBottom w:val="0"/>
              <w:divBdr>
                <w:top w:val="none" w:sz="0" w:space="0" w:color="auto"/>
                <w:left w:val="none" w:sz="0" w:space="0" w:color="auto"/>
                <w:bottom w:val="none" w:sz="0" w:space="0" w:color="auto"/>
                <w:right w:val="none" w:sz="0" w:space="0" w:color="auto"/>
              </w:divBdr>
            </w:div>
            <w:div w:id="1385106594">
              <w:marLeft w:val="0"/>
              <w:marRight w:val="0"/>
              <w:marTop w:val="0"/>
              <w:marBottom w:val="0"/>
              <w:divBdr>
                <w:top w:val="none" w:sz="0" w:space="0" w:color="auto"/>
                <w:left w:val="none" w:sz="0" w:space="0" w:color="auto"/>
                <w:bottom w:val="none" w:sz="0" w:space="0" w:color="auto"/>
                <w:right w:val="none" w:sz="0" w:space="0" w:color="auto"/>
              </w:divBdr>
            </w:div>
            <w:div w:id="1473448591">
              <w:marLeft w:val="0"/>
              <w:marRight w:val="0"/>
              <w:marTop w:val="0"/>
              <w:marBottom w:val="0"/>
              <w:divBdr>
                <w:top w:val="none" w:sz="0" w:space="0" w:color="auto"/>
                <w:left w:val="none" w:sz="0" w:space="0" w:color="auto"/>
                <w:bottom w:val="none" w:sz="0" w:space="0" w:color="auto"/>
                <w:right w:val="none" w:sz="0" w:space="0" w:color="auto"/>
              </w:divBdr>
            </w:div>
            <w:div w:id="1560239930">
              <w:marLeft w:val="0"/>
              <w:marRight w:val="0"/>
              <w:marTop w:val="0"/>
              <w:marBottom w:val="0"/>
              <w:divBdr>
                <w:top w:val="none" w:sz="0" w:space="0" w:color="auto"/>
                <w:left w:val="none" w:sz="0" w:space="0" w:color="auto"/>
                <w:bottom w:val="none" w:sz="0" w:space="0" w:color="auto"/>
                <w:right w:val="none" w:sz="0" w:space="0" w:color="auto"/>
              </w:divBdr>
            </w:div>
            <w:div w:id="1721787139">
              <w:marLeft w:val="0"/>
              <w:marRight w:val="0"/>
              <w:marTop w:val="0"/>
              <w:marBottom w:val="0"/>
              <w:divBdr>
                <w:top w:val="none" w:sz="0" w:space="0" w:color="auto"/>
                <w:left w:val="none" w:sz="0" w:space="0" w:color="auto"/>
                <w:bottom w:val="none" w:sz="0" w:space="0" w:color="auto"/>
                <w:right w:val="none" w:sz="0" w:space="0" w:color="auto"/>
              </w:divBdr>
            </w:div>
            <w:div w:id="1762143809">
              <w:marLeft w:val="0"/>
              <w:marRight w:val="0"/>
              <w:marTop w:val="0"/>
              <w:marBottom w:val="0"/>
              <w:divBdr>
                <w:top w:val="none" w:sz="0" w:space="0" w:color="auto"/>
                <w:left w:val="none" w:sz="0" w:space="0" w:color="auto"/>
                <w:bottom w:val="none" w:sz="0" w:space="0" w:color="auto"/>
                <w:right w:val="none" w:sz="0" w:space="0" w:color="auto"/>
              </w:divBdr>
            </w:div>
          </w:divsChild>
        </w:div>
        <w:div w:id="353506903">
          <w:marLeft w:val="0"/>
          <w:marRight w:val="0"/>
          <w:marTop w:val="0"/>
          <w:marBottom w:val="0"/>
          <w:divBdr>
            <w:top w:val="none" w:sz="0" w:space="0" w:color="auto"/>
            <w:left w:val="none" w:sz="0" w:space="0" w:color="auto"/>
            <w:bottom w:val="none" w:sz="0" w:space="0" w:color="auto"/>
            <w:right w:val="none" w:sz="0" w:space="0" w:color="auto"/>
          </w:divBdr>
          <w:divsChild>
            <w:div w:id="419528533">
              <w:marLeft w:val="0"/>
              <w:marRight w:val="0"/>
              <w:marTop w:val="0"/>
              <w:marBottom w:val="0"/>
              <w:divBdr>
                <w:top w:val="none" w:sz="0" w:space="0" w:color="auto"/>
                <w:left w:val="none" w:sz="0" w:space="0" w:color="auto"/>
                <w:bottom w:val="none" w:sz="0" w:space="0" w:color="auto"/>
                <w:right w:val="none" w:sz="0" w:space="0" w:color="auto"/>
              </w:divBdr>
            </w:div>
            <w:div w:id="428621378">
              <w:marLeft w:val="0"/>
              <w:marRight w:val="0"/>
              <w:marTop w:val="0"/>
              <w:marBottom w:val="0"/>
              <w:divBdr>
                <w:top w:val="none" w:sz="0" w:space="0" w:color="auto"/>
                <w:left w:val="none" w:sz="0" w:space="0" w:color="auto"/>
                <w:bottom w:val="none" w:sz="0" w:space="0" w:color="auto"/>
                <w:right w:val="none" w:sz="0" w:space="0" w:color="auto"/>
              </w:divBdr>
            </w:div>
            <w:div w:id="662659153">
              <w:marLeft w:val="0"/>
              <w:marRight w:val="0"/>
              <w:marTop w:val="0"/>
              <w:marBottom w:val="0"/>
              <w:divBdr>
                <w:top w:val="none" w:sz="0" w:space="0" w:color="auto"/>
                <w:left w:val="none" w:sz="0" w:space="0" w:color="auto"/>
                <w:bottom w:val="none" w:sz="0" w:space="0" w:color="auto"/>
                <w:right w:val="none" w:sz="0" w:space="0" w:color="auto"/>
              </w:divBdr>
            </w:div>
            <w:div w:id="694844087">
              <w:marLeft w:val="0"/>
              <w:marRight w:val="0"/>
              <w:marTop w:val="0"/>
              <w:marBottom w:val="0"/>
              <w:divBdr>
                <w:top w:val="none" w:sz="0" w:space="0" w:color="auto"/>
                <w:left w:val="none" w:sz="0" w:space="0" w:color="auto"/>
                <w:bottom w:val="none" w:sz="0" w:space="0" w:color="auto"/>
                <w:right w:val="none" w:sz="0" w:space="0" w:color="auto"/>
              </w:divBdr>
            </w:div>
            <w:div w:id="750463891">
              <w:marLeft w:val="0"/>
              <w:marRight w:val="0"/>
              <w:marTop w:val="0"/>
              <w:marBottom w:val="0"/>
              <w:divBdr>
                <w:top w:val="none" w:sz="0" w:space="0" w:color="auto"/>
                <w:left w:val="none" w:sz="0" w:space="0" w:color="auto"/>
                <w:bottom w:val="none" w:sz="0" w:space="0" w:color="auto"/>
                <w:right w:val="none" w:sz="0" w:space="0" w:color="auto"/>
              </w:divBdr>
            </w:div>
            <w:div w:id="920021867">
              <w:marLeft w:val="0"/>
              <w:marRight w:val="0"/>
              <w:marTop w:val="0"/>
              <w:marBottom w:val="0"/>
              <w:divBdr>
                <w:top w:val="none" w:sz="0" w:space="0" w:color="auto"/>
                <w:left w:val="none" w:sz="0" w:space="0" w:color="auto"/>
                <w:bottom w:val="none" w:sz="0" w:space="0" w:color="auto"/>
                <w:right w:val="none" w:sz="0" w:space="0" w:color="auto"/>
              </w:divBdr>
            </w:div>
            <w:div w:id="1041324960">
              <w:marLeft w:val="0"/>
              <w:marRight w:val="0"/>
              <w:marTop w:val="0"/>
              <w:marBottom w:val="0"/>
              <w:divBdr>
                <w:top w:val="none" w:sz="0" w:space="0" w:color="auto"/>
                <w:left w:val="none" w:sz="0" w:space="0" w:color="auto"/>
                <w:bottom w:val="none" w:sz="0" w:space="0" w:color="auto"/>
                <w:right w:val="none" w:sz="0" w:space="0" w:color="auto"/>
              </w:divBdr>
            </w:div>
            <w:div w:id="1310938526">
              <w:marLeft w:val="0"/>
              <w:marRight w:val="0"/>
              <w:marTop w:val="0"/>
              <w:marBottom w:val="0"/>
              <w:divBdr>
                <w:top w:val="none" w:sz="0" w:space="0" w:color="auto"/>
                <w:left w:val="none" w:sz="0" w:space="0" w:color="auto"/>
                <w:bottom w:val="none" w:sz="0" w:space="0" w:color="auto"/>
                <w:right w:val="none" w:sz="0" w:space="0" w:color="auto"/>
              </w:divBdr>
            </w:div>
            <w:div w:id="1576744528">
              <w:marLeft w:val="0"/>
              <w:marRight w:val="0"/>
              <w:marTop w:val="0"/>
              <w:marBottom w:val="0"/>
              <w:divBdr>
                <w:top w:val="none" w:sz="0" w:space="0" w:color="auto"/>
                <w:left w:val="none" w:sz="0" w:space="0" w:color="auto"/>
                <w:bottom w:val="none" w:sz="0" w:space="0" w:color="auto"/>
                <w:right w:val="none" w:sz="0" w:space="0" w:color="auto"/>
              </w:divBdr>
            </w:div>
            <w:div w:id="1862891397">
              <w:marLeft w:val="0"/>
              <w:marRight w:val="0"/>
              <w:marTop w:val="0"/>
              <w:marBottom w:val="0"/>
              <w:divBdr>
                <w:top w:val="none" w:sz="0" w:space="0" w:color="auto"/>
                <w:left w:val="none" w:sz="0" w:space="0" w:color="auto"/>
                <w:bottom w:val="none" w:sz="0" w:space="0" w:color="auto"/>
                <w:right w:val="none" w:sz="0" w:space="0" w:color="auto"/>
              </w:divBdr>
            </w:div>
            <w:div w:id="1900242861">
              <w:marLeft w:val="0"/>
              <w:marRight w:val="0"/>
              <w:marTop w:val="0"/>
              <w:marBottom w:val="0"/>
              <w:divBdr>
                <w:top w:val="none" w:sz="0" w:space="0" w:color="auto"/>
                <w:left w:val="none" w:sz="0" w:space="0" w:color="auto"/>
                <w:bottom w:val="none" w:sz="0" w:space="0" w:color="auto"/>
                <w:right w:val="none" w:sz="0" w:space="0" w:color="auto"/>
              </w:divBdr>
            </w:div>
            <w:div w:id="1910116591">
              <w:marLeft w:val="0"/>
              <w:marRight w:val="0"/>
              <w:marTop w:val="0"/>
              <w:marBottom w:val="0"/>
              <w:divBdr>
                <w:top w:val="none" w:sz="0" w:space="0" w:color="auto"/>
                <w:left w:val="none" w:sz="0" w:space="0" w:color="auto"/>
                <w:bottom w:val="none" w:sz="0" w:space="0" w:color="auto"/>
                <w:right w:val="none" w:sz="0" w:space="0" w:color="auto"/>
              </w:divBdr>
            </w:div>
            <w:div w:id="1963028562">
              <w:marLeft w:val="0"/>
              <w:marRight w:val="0"/>
              <w:marTop w:val="0"/>
              <w:marBottom w:val="0"/>
              <w:divBdr>
                <w:top w:val="none" w:sz="0" w:space="0" w:color="auto"/>
                <w:left w:val="none" w:sz="0" w:space="0" w:color="auto"/>
                <w:bottom w:val="none" w:sz="0" w:space="0" w:color="auto"/>
                <w:right w:val="none" w:sz="0" w:space="0" w:color="auto"/>
              </w:divBdr>
            </w:div>
            <w:div w:id="1969240388">
              <w:marLeft w:val="0"/>
              <w:marRight w:val="0"/>
              <w:marTop w:val="0"/>
              <w:marBottom w:val="0"/>
              <w:divBdr>
                <w:top w:val="none" w:sz="0" w:space="0" w:color="auto"/>
                <w:left w:val="none" w:sz="0" w:space="0" w:color="auto"/>
                <w:bottom w:val="none" w:sz="0" w:space="0" w:color="auto"/>
                <w:right w:val="none" w:sz="0" w:space="0" w:color="auto"/>
              </w:divBdr>
            </w:div>
            <w:div w:id="1998726256">
              <w:marLeft w:val="0"/>
              <w:marRight w:val="0"/>
              <w:marTop w:val="0"/>
              <w:marBottom w:val="0"/>
              <w:divBdr>
                <w:top w:val="none" w:sz="0" w:space="0" w:color="auto"/>
                <w:left w:val="none" w:sz="0" w:space="0" w:color="auto"/>
                <w:bottom w:val="none" w:sz="0" w:space="0" w:color="auto"/>
                <w:right w:val="none" w:sz="0" w:space="0" w:color="auto"/>
              </w:divBdr>
            </w:div>
          </w:divsChild>
        </w:div>
        <w:div w:id="1845051571">
          <w:marLeft w:val="0"/>
          <w:marRight w:val="0"/>
          <w:marTop w:val="0"/>
          <w:marBottom w:val="0"/>
          <w:divBdr>
            <w:top w:val="none" w:sz="0" w:space="0" w:color="auto"/>
            <w:left w:val="none" w:sz="0" w:space="0" w:color="auto"/>
            <w:bottom w:val="none" w:sz="0" w:space="0" w:color="auto"/>
            <w:right w:val="none" w:sz="0" w:space="0" w:color="auto"/>
          </w:divBdr>
          <w:divsChild>
            <w:div w:id="22555003">
              <w:marLeft w:val="0"/>
              <w:marRight w:val="0"/>
              <w:marTop w:val="0"/>
              <w:marBottom w:val="0"/>
              <w:divBdr>
                <w:top w:val="none" w:sz="0" w:space="0" w:color="auto"/>
                <w:left w:val="none" w:sz="0" w:space="0" w:color="auto"/>
                <w:bottom w:val="none" w:sz="0" w:space="0" w:color="auto"/>
                <w:right w:val="none" w:sz="0" w:space="0" w:color="auto"/>
              </w:divBdr>
            </w:div>
            <w:div w:id="84767266">
              <w:marLeft w:val="0"/>
              <w:marRight w:val="0"/>
              <w:marTop w:val="0"/>
              <w:marBottom w:val="0"/>
              <w:divBdr>
                <w:top w:val="none" w:sz="0" w:space="0" w:color="auto"/>
                <w:left w:val="none" w:sz="0" w:space="0" w:color="auto"/>
                <w:bottom w:val="none" w:sz="0" w:space="0" w:color="auto"/>
                <w:right w:val="none" w:sz="0" w:space="0" w:color="auto"/>
              </w:divBdr>
            </w:div>
            <w:div w:id="234096955">
              <w:marLeft w:val="0"/>
              <w:marRight w:val="0"/>
              <w:marTop w:val="0"/>
              <w:marBottom w:val="0"/>
              <w:divBdr>
                <w:top w:val="none" w:sz="0" w:space="0" w:color="auto"/>
                <w:left w:val="none" w:sz="0" w:space="0" w:color="auto"/>
                <w:bottom w:val="none" w:sz="0" w:space="0" w:color="auto"/>
                <w:right w:val="none" w:sz="0" w:space="0" w:color="auto"/>
              </w:divBdr>
            </w:div>
            <w:div w:id="522786286">
              <w:marLeft w:val="0"/>
              <w:marRight w:val="0"/>
              <w:marTop w:val="0"/>
              <w:marBottom w:val="0"/>
              <w:divBdr>
                <w:top w:val="none" w:sz="0" w:space="0" w:color="auto"/>
                <w:left w:val="none" w:sz="0" w:space="0" w:color="auto"/>
                <w:bottom w:val="none" w:sz="0" w:space="0" w:color="auto"/>
                <w:right w:val="none" w:sz="0" w:space="0" w:color="auto"/>
              </w:divBdr>
            </w:div>
            <w:div w:id="572081023">
              <w:marLeft w:val="0"/>
              <w:marRight w:val="0"/>
              <w:marTop w:val="0"/>
              <w:marBottom w:val="0"/>
              <w:divBdr>
                <w:top w:val="none" w:sz="0" w:space="0" w:color="auto"/>
                <w:left w:val="none" w:sz="0" w:space="0" w:color="auto"/>
                <w:bottom w:val="none" w:sz="0" w:space="0" w:color="auto"/>
                <w:right w:val="none" w:sz="0" w:space="0" w:color="auto"/>
              </w:divBdr>
            </w:div>
            <w:div w:id="642395406">
              <w:marLeft w:val="0"/>
              <w:marRight w:val="0"/>
              <w:marTop w:val="0"/>
              <w:marBottom w:val="0"/>
              <w:divBdr>
                <w:top w:val="none" w:sz="0" w:space="0" w:color="auto"/>
                <w:left w:val="none" w:sz="0" w:space="0" w:color="auto"/>
                <w:bottom w:val="none" w:sz="0" w:space="0" w:color="auto"/>
                <w:right w:val="none" w:sz="0" w:space="0" w:color="auto"/>
              </w:divBdr>
            </w:div>
            <w:div w:id="693728908">
              <w:marLeft w:val="0"/>
              <w:marRight w:val="0"/>
              <w:marTop w:val="0"/>
              <w:marBottom w:val="0"/>
              <w:divBdr>
                <w:top w:val="none" w:sz="0" w:space="0" w:color="auto"/>
                <w:left w:val="none" w:sz="0" w:space="0" w:color="auto"/>
                <w:bottom w:val="none" w:sz="0" w:space="0" w:color="auto"/>
                <w:right w:val="none" w:sz="0" w:space="0" w:color="auto"/>
              </w:divBdr>
            </w:div>
            <w:div w:id="799035938">
              <w:marLeft w:val="0"/>
              <w:marRight w:val="0"/>
              <w:marTop w:val="0"/>
              <w:marBottom w:val="0"/>
              <w:divBdr>
                <w:top w:val="none" w:sz="0" w:space="0" w:color="auto"/>
                <w:left w:val="none" w:sz="0" w:space="0" w:color="auto"/>
                <w:bottom w:val="none" w:sz="0" w:space="0" w:color="auto"/>
                <w:right w:val="none" w:sz="0" w:space="0" w:color="auto"/>
              </w:divBdr>
            </w:div>
            <w:div w:id="919756604">
              <w:marLeft w:val="0"/>
              <w:marRight w:val="0"/>
              <w:marTop w:val="0"/>
              <w:marBottom w:val="0"/>
              <w:divBdr>
                <w:top w:val="none" w:sz="0" w:space="0" w:color="auto"/>
                <w:left w:val="none" w:sz="0" w:space="0" w:color="auto"/>
                <w:bottom w:val="none" w:sz="0" w:space="0" w:color="auto"/>
                <w:right w:val="none" w:sz="0" w:space="0" w:color="auto"/>
              </w:divBdr>
            </w:div>
            <w:div w:id="929043022">
              <w:marLeft w:val="0"/>
              <w:marRight w:val="0"/>
              <w:marTop w:val="0"/>
              <w:marBottom w:val="0"/>
              <w:divBdr>
                <w:top w:val="none" w:sz="0" w:space="0" w:color="auto"/>
                <w:left w:val="none" w:sz="0" w:space="0" w:color="auto"/>
                <w:bottom w:val="none" w:sz="0" w:space="0" w:color="auto"/>
                <w:right w:val="none" w:sz="0" w:space="0" w:color="auto"/>
              </w:divBdr>
            </w:div>
            <w:div w:id="1043939391">
              <w:marLeft w:val="0"/>
              <w:marRight w:val="0"/>
              <w:marTop w:val="0"/>
              <w:marBottom w:val="0"/>
              <w:divBdr>
                <w:top w:val="none" w:sz="0" w:space="0" w:color="auto"/>
                <w:left w:val="none" w:sz="0" w:space="0" w:color="auto"/>
                <w:bottom w:val="none" w:sz="0" w:space="0" w:color="auto"/>
                <w:right w:val="none" w:sz="0" w:space="0" w:color="auto"/>
              </w:divBdr>
            </w:div>
            <w:div w:id="1075709450">
              <w:marLeft w:val="0"/>
              <w:marRight w:val="0"/>
              <w:marTop w:val="0"/>
              <w:marBottom w:val="0"/>
              <w:divBdr>
                <w:top w:val="none" w:sz="0" w:space="0" w:color="auto"/>
                <w:left w:val="none" w:sz="0" w:space="0" w:color="auto"/>
                <w:bottom w:val="none" w:sz="0" w:space="0" w:color="auto"/>
                <w:right w:val="none" w:sz="0" w:space="0" w:color="auto"/>
              </w:divBdr>
            </w:div>
            <w:div w:id="1340619801">
              <w:marLeft w:val="0"/>
              <w:marRight w:val="0"/>
              <w:marTop w:val="0"/>
              <w:marBottom w:val="0"/>
              <w:divBdr>
                <w:top w:val="none" w:sz="0" w:space="0" w:color="auto"/>
                <w:left w:val="none" w:sz="0" w:space="0" w:color="auto"/>
                <w:bottom w:val="none" w:sz="0" w:space="0" w:color="auto"/>
                <w:right w:val="none" w:sz="0" w:space="0" w:color="auto"/>
              </w:divBdr>
            </w:div>
            <w:div w:id="1391490409">
              <w:marLeft w:val="0"/>
              <w:marRight w:val="0"/>
              <w:marTop w:val="0"/>
              <w:marBottom w:val="0"/>
              <w:divBdr>
                <w:top w:val="none" w:sz="0" w:space="0" w:color="auto"/>
                <w:left w:val="none" w:sz="0" w:space="0" w:color="auto"/>
                <w:bottom w:val="none" w:sz="0" w:space="0" w:color="auto"/>
                <w:right w:val="none" w:sz="0" w:space="0" w:color="auto"/>
              </w:divBdr>
            </w:div>
            <w:div w:id="1760977161">
              <w:marLeft w:val="0"/>
              <w:marRight w:val="0"/>
              <w:marTop w:val="0"/>
              <w:marBottom w:val="0"/>
              <w:divBdr>
                <w:top w:val="none" w:sz="0" w:space="0" w:color="auto"/>
                <w:left w:val="none" w:sz="0" w:space="0" w:color="auto"/>
                <w:bottom w:val="none" w:sz="0" w:space="0" w:color="auto"/>
                <w:right w:val="none" w:sz="0" w:space="0" w:color="auto"/>
              </w:divBdr>
            </w:div>
            <w:div w:id="1832478558">
              <w:marLeft w:val="0"/>
              <w:marRight w:val="0"/>
              <w:marTop w:val="0"/>
              <w:marBottom w:val="0"/>
              <w:divBdr>
                <w:top w:val="none" w:sz="0" w:space="0" w:color="auto"/>
                <w:left w:val="none" w:sz="0" w:space="0" w:color="auto"/>
                <w:bottom w:val="none" w:sz="0" w:space="0" w:color="auto"/>
                <w:right w:val="none" w:sz="0" w:space="0" w:color="auto"/>
              </w:divBdr>
            </w:div>
            <w:div w:id="1836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73448">
      <w:bodyDiv w:val="1"/>
      <w:marLeft w:val="0"/>
      <w:marRight w:val="0"/>
      <w:marTop w:val="0"/>
      <w:marBottom w:val="0"/>
      <w:divBdr>
        <w:top w:val="none" w:sz="0" w:space="0" w:color="auto"/>
        <w:left w:val="none" w:sz="0" w:space="0" w:color="auto"/>
        <w:bottom w:val="none" w:sz="0" w:space="0" w:color="auto"/>
        <w:right w:val="none" w:sz="0" w:space="0" w:color="auto"/>
      </w:divBdr>
    </w:div>
    <w:div w:id="571044922">
      <w:bodyDiv w:val="1"/>
      <w:marLeft w:val="0"/>
      <w:marRight w:val="0"/>
      <w:marTop w:val="0"/>
      <w:marBottom w:val="0"/>
      <w:divBdr>
        <w:top w:val="none" w:sz="0" w:space="0" w:color="auto"/>
        <w:left w:val="none" w:sz="0" w:space="0" w:color="auto"/>
        <w:bottom w:val="none" w:sz="0" w:space="0" w:color="auto"/>
        <w:right w:val="none" w:sz="0" w:space="0" w:color="auto"/>
      </w:divBdr>
    </w:div>
    <w:div w:id="576356107">
      <w:bodyDiv w:val="1"/>
      <w:marLeft w:val="0"/>
      <w:marRight w:val="0"/>
      <w:marTop w:val="0"/>
      <w:marBottom w:val="0"/>
      <w:divBdr>
        <w:top w:val="none" w:sz="0" w:space="0" w:color="auto"/>
        <w:left w:val="none" w:sz="0" w:space="0" w:color="auto"/>
        <w:bottom w:val="none" w:sz="0" w:space="0" w:color="auto"/>
        <w:right w:val="none" w:sz="0" w:space="0" w:color="auto"/>
      </w:divBdr>
    </w:div>
    <w:div w:id="589582180">
      <w:bodyDiv w:val="1"/>
      <w:marLeft w:val="0"/>
      <w:marRight w:val="0"/>
      <w:marTop w:val="0"/>
      <w:marBottom w:val="0"/>
      <w:divBdr>
        <w:top w:val="none" w:sz="0" w:space="0" w:color="auto"/>
        <w:left w:val="none" w:sz="0" w:space="0" w:color="auto"/>
        <w:bottom w:val="none" w:sz="0" w:space="0" w:color="auto"/>
        <w:right w:val="none" w:sz="0" w:space="0" w:color="auto"/>
      </w:divBdr>
      <w:divsChild>
        <w:div w:id="105929999">
          <w:marLeft w:val="0"/>
          <w:marRight w:val="0"/>
          <w:marTop w:val="0"/>
          <w:marBottom w:val="0"/>
          <w:divBdr>
            <w:top w:val="none" w:sz="0" w:space="0" w:color="auto"/>
            <w:left w:val="none" w:sz="0" w:space="0" w:color="auto"/>
            <w:bottom w:val="none" w:sz="0" w:space="0" w:color="auto"/>
            <w:right w:val="none" w:sz="0" w:space="0" w:color="auto"/>
          </w:divBdr>
          <w:divsChild>
            <w:div w:id="277759748">
              <w:marLeft w:val="0"/>
              <w:marRight w:val="0"/>
              <w:marTop w:val="0"/>
              <w:marBottom w:val="0"/>
              <w:divBdr>
                <w:top w:val="none" w:sz="0" w:space="0" w:color="auto"/>
                <w:left w:val="none" w:sz="0" w:space="0" w:color="auto"/>
                <w:bottom w:val="none" w:sz="0" w:space="0" w:color="auto"/>
                <w:right w:val="none" w:sz="0" w:space="0" w:color="auto"/>
              </w:divBdr>
            </w:div>
            <w:div w:id="299923476">
              <w:marLeft w:val="0"/>
              <w:marRight w:val="0"/>
              <w:marTop w:val="0"/>
              <w:marBottom w:val="0"/>
              <w:divBdr>
                <w:top w:val="none" w:sz="0" w:space="0" w:color="auto"/>
                <w:left w:val="none" w:sz="0" w:space="0" w:color="auto"/>
                <w:bottom w:val="none" w:sz="0" w:space="0" w:color="auto"/>
                <w:right w:val="none" w:sz="0" w:space="0" w:color="auto"/>
              </w:divBdr>
            </w:div>
            <w:div w:id="392656214">
              <w:marLeft w:val="0"/>
              <w:marRight w:val="0"/>
              <w:marTop w:val="0"/>
              <w:marBottom w:val="0"/>
              <w:divBdr>
                <w:top w:val="none" w:sz="0" w:space="0" w:color="auto"/>
                <w:left w:val="none" w:sz="0" w:space="0" w:color="auto"/>
                <w:bottom w:val="none" w:sz="0" w:space="0" w:color="auto"/>
                <w:right w:val="none" w:sz="0" w:space="0" w:color="auto"/>
              </w:divBdr>
            </w:div>
            <w:div w:id="753819124">
              <w:marLeft w:val="0"/>
              <w:marRight w:val="0"/>
              <w:marTop w:val="0"/>
              <w:marBottom w:val="0"/>
              <w:divBdr>
                <w:top w:val="none" w:sz="0" w:space="0" w:color="auto"/>
                <w:left w:val="none" w:sz="0" w:space="0" w:color="auto"/>
                <w:bottom w:val="none" w:sz="0" w:space="0" w:color="auto"/>
                <w:right w:val="none" w:sz="0" w:space="0" w:color="auto"/>
              </w:divBdr>
            </w:div>
            <w:div w:id="776757276">
              <w:marLeft w:val="0"/>
              <w:marRight w:val="0"/>
              <w:marTop w:val="0"/>
              <w:marBottom w:val="0"/>
              <w:divBdr>
                <w:top w:val="none" w:sz="0" w:space="0" w:color="auto"/>
                <w:left w:val="none" w:sz="0" w:space="0" w:color="auto"/>
                <w:bottom w:val="none" w:sz="0" w:space="0" w:color="auto"/>
                <w:right w:val="none" w:sz="0" w:space="0" w:color="auto"/>
              </w:divBdr>
            </w:div>
            <w:div w:id="1033844281">
              <w:marLeft w:val="0"/>
              <w:marRight w:val="0"/>
              <w:marTop w:val="0"/>
              <w:marBottom w:val="0"/>
              <w:divBdr>
                <w:top w:val="none" w:sz="0" w:space="0" w:color="auto"/>
                <w:left w:val="none" w:sz="0" w:space="0" w:color="auto"/>
                <w:bottom w:val="none" w:sz="0" w:space="0" w:color="auto"/>
                <w:right w:val="none" w:sz="0" w:space="0" w:color="auto"/>
              </w:divBdr>
            </w:div>
            <w:div w:id="1059717389">
              <w:marLeft w:val="0"/>
              <w:marRight w:val="0"/>
              <w:marTop w:val="0"/>
              <w:marBottom w:val="0"/>
              <w:divBdr>
                <w:top w:val="none" w:sz="0" w:space="0" w:color="auto"/>
                <w:left w:val="none" w:sz="0" w:space="0" w:color="auto"/>
                <w:bottom w:val="none" w:sz="0" w:space="0" w:color="auto"/>
                <w:right w:val="none" w:sz="0" w:space="0" w:color="auto"/>
              </w:divBdr>
            </w:div>
            <w:div w:id="1081177431">
              <w:marLeft w:val="0"/>
              <w:marRight w:val="0"/>
              <w:marTop w:val="0"/>
              <w:marBottom w:val="0"/>
              <w:divBdr>
                <w:top w:val="none" w:sz="0" w:space="0" w:color="auto"/>
                <w:left w:val="none" w:sz="0" w:space="0" w:color="auto"/>
                <w:bottom w:val="none" w:sz="0" w:space="0" w:color="auto"/>
                <w:right w:val="none" w:sz="0" w:space="0" w:color="auto"/>
              </w:divBdr>
            </w:div>
            <w:div w:id="1159615759">
              <w:marLeft w:val="0"/>
              <w:marRight w:val="0"/>
              <w:marTop w:val="0"/>
              <w:marBottom w:val="0"/>
              <w:divBdr>
                <w:top w:val="none" w:sz="0" w:space="0" w:color="auto"/>
                <w:left w:val="none" w:sz="0" w:space="0" w:color="auto"/>
                <w:bottom w:val="none" w:sz="0" w:space="0" w:color="auto"/>
                <w:right w:val="none" w:sz="0" w:space="0" w:color="auto"/>
              </w:divBdr>
            </w:div>
            <w:div w:id="1276136473">
              <w:marLeft w:val="0"/>
              <w:marRight w:val="0"/>
              <w:marTop w:val="0"/>
              <w:marBottom w:val="0"/>
              <w:divBdr>
                <w:top w:val="none" w:sz="0" w:space="0" w:color="auto"/>
                <w:left w:val="none" w:sz="0" w:space="0" w:color="auto"/>
                <w:bottom w:val="none" w:sz="0" w:space="0" w:color="auto"/>
                <w:right w:val="none" w:sz="0" w:space="0" w:color="auto"/>
              </w:divBdr>
            </w:div>
            <w:div w:id="1308389208">
              <w:marLeft w:val="0"/>
              <w:marRight w:val="0"/>
              <w:marTop w:val="0"/>
              <w:marBottom w:val="0"/>
              <w:divBdr>
                <w:top w:val="none" w:sz="0" w:space="0" w:color="auto"/>
                <w:left w:val="none" w:sz="0" w:space="0" w:color="auto"/>
                <w:bottom w:val="none" w:sz="0" w:space="0" w:color="auto"/>
                <w:right w:val="none" w:sz="0" w:space="0" w:color="auto"/>
              </w:divBdr>
            </w:div>
            <w:div w:id="1409376347">
              <w:marLeft w:val="0"/>
              <w:marRight w:val="0"/>
              <w:marTop w:val="0"/>
              <w:marBottom w:val="0"/>
              <w:divBdr>
                <w:top w:val="none" w:sz="0" w:space="0" w:color="auto"/>
                <w:left w:val="none" w:sz="0" w:space="0" w:color="auto"/>
                <w:bottom w:val="none" w:sz="0" w:space="0" w:color="auto"/>
                <w:right w:val="none" w:sz="0" w:space="0" w:color="auto"/>
              </w:divBdr>
            </w:div>
            <w:div w:id="1469973319">
              <w:marLeft w:val="0"/>
              <w:marRight w:val="0"/>
              <w:marTop w:val="0"/>
              <w:marBottom w:val="0"/>
              <w:divBdr>
                <w:top w:val="none" w:sz="0" w:space="0" w:color="auto"/>
                <w:left w:val="none" w:sz="0" w:space="0" w:color="auto"/>
                <w:bottom w:val="none" w:sz="0" w:space="0" w:color="auto"/>
                <w:right w:val="none" w:sz="0" w:space="0" w:color="auto"/>
              </w:divBdr>
            </w:div>
            <w:div w:id="1596785413">
              <w:marLeft w:val="0"/>
              <w:marRight w:val="0"/>
              <w:marTop w:val="0"/>
              <w:marBottom w:val="0"/>
              <w:divBdr>
                <w:top w:val="none" w:sz="0" w:space="0" w:color="auto"/>
                <w:left w:val="none" w:sz="0" w:space="0" w:color="auto"/>
                <w:bottom w:val="none" w:sz="0" w:space="0" w:color="auto"/>
                <w:right w:val="none" w:sz="0" w:space="0" w:color="auto"/>
              </w:divBdr>
            </w:div>
            <w:div w:id="1646660163">
              <w:marLeft w:val="0"/>
              <w:marRight w:val="0"/>
              <w:marTop w:val="0"/>
              <w:marBottom w:val="0"/>
              <w:divBdr>
                <w:top w:val="none" w:sz="0" w:space="0" w:color="auto"/>
                <w:left w:val="none" w:sz="0" w:space="0" w:color="auto"/>
                <w:bottom w:val="none" w:sz="0" w:space="0" w:color="auto"/>
                <w:right w:val="none" w:sz="0" w:space="0" w:color="auto"/>
              </w:divBdr>
            </w:div>
          </w:divsChild>
        </w:div>
        <w:div w:id="499472370">
          <w:marLeft w:val="0"/>
          <w:marRight w:val="0"/>
          <w:marTop w:val="0"/>
          <w:marBottom w:val="0"/>
          <w:divBdr>
            <w:top w:val="none" w:sz="0" w:space="0" w:color="auto"/>
            <w:left w:val="none" w:sz="0" w:space="0" w:color="auto"/>
            <w:bottom w:val="none" w:sz="0" w:space="0" w:color="auto"/>
            <w:right w:val="none" w:sz="0" w:space="0" w:color="auto"/>
          </w:divBdr>
          <w:divsChild>
            <w:div w:id="55278147">
              <w:marLeft w:val="0"/>
              <w:marRight w:val="0"/>
              <w:marTop w:val="0"/>
              <w:marBottom w:val="0"/>
              <w:divBdr>
                <w:top w:val="none" w:sz="0" w:space="0" w:color="auto"/>
                <w:left w:val="none" w:sz="0" w:space="0" w:color="auto"/>
                <w:bottom w:val="none" w:sz="0" w:space="0" w:color="auto"/>
                <w:right w:val="none" w:sz="0" w:space="0" w:color="auto"/>
              </w:divBdr>
            </w:div>
            <w:div w:id="128402731">
              <w:marLeft w:val="0"/>
              <w:marRight w:val="0"/>
              <w:marTop w:val="0"/>
              <w:marBottom w:val="0"/>
              <w:divBdr>
                <w:top w:val="none" w:sz="0" w:space="0" w:color="auto"/>
                <w:left w:val="none" w:sz="0" w:space="0" w:color="auto"/>
                <w:bottom w:val="none" w:sz="0" w:space="0" w:color="auto"/>
                <w:right w:val="none" w:sz="0" w:space="0" w:color="auto"/>
              </w:divBdr>
            </w:div>
            <w:div w:id="151726757">
              <w:marLeft w:val="0"/>
              <w:marRight w:val="0"/>
              <w:marTop w:val="0"/>
              <w:marBottom w:val="0"/>
              <w:divBdr>
                <w:top w:val="none" w:sz="0" w:space="0" w:color="auto"/>
                <w:left w:val="none" w:sz="0" w:space="0" w:color="auto"/>
                <w:bottom w:val="none" w:sz="0" w:space="0" w:color="auto"/>
                <w:right w:val="none" w:sz="0" w:space="0" w:color="auto"/>
              </w:divBdr>
            </w:div>
            <w:div w:id="362829263">
              <w:marLeft w:val="0"/>
              <w:marRight w:val="0"/>
              <w:marTop w:val="0"/>
              <w:marBottom w:val="0"/>
              <w:divBdr>
                <w:top w:val="none" w:sz="0" w:space="0" w:color="auto"/>
                <w:left w:val="none" w:sz="0" w:space="0" w:color="auto"/>
                <w:bottom w:val="none" w:sz="0" w:space="0" w:color="auto"/>
                <w:right w:val="none" w:sz="0" w:space="0" w:color="auto"/>
              </w:divBdr>
            </w:div>
            <w:div w:id="454838632">
              <w:marLeft w:val="0"/>
              <w:marRight w:val="0"/>
              <w:marTop w:val="0"/>
              <w:marBottom w:val="0"/>
              <w:divBdr>
                <w:top w:val="none" w:sz="0" w:space="0" w:color="auto"/>
                <w:left w:val="none" w:sz="0" w:space="0" w:color="auto"/>
                <w:bottom w:val="none" w:sz="0" w:space="0" w:color="auto"/>
                <w:right w:val="none" w:sz="0" w:space="0" w:color="auto"/>
              </w:divBdr>
            </w:div>
            <w:div w:id="519854505">
              <w:marLeft w:val="0"/>
              <w:marRight w:val="0"/>
              <w:marTop w:val="0"/>
              <w:marBottom w:val="0"/>
              <w:divBdr>
                <w:top w:val="none" w:sz="0" w:space="0" w:color="auto"/>
                <w:left w:val="none" w:sz="0" w:space="0" w:color="auto"/>
                <w:bottom w:val="none" w:sz="0" w:space="0" w:color="auto"/>
                <w:right w:val="none" w:sz="0" w:space="0" w:color="auto"/>
              </w:divBdr>
            </w:div>
            <w:div w:id="549802628">
              <w:marLeft w:val="0"/>
              <w:marRight w:val="0"/>
              <w:marTop w:val="0"/>
              <w:marBottom w:val="0"/>
              <w:divBdr>
                <w:top w:val="none" w:sz="0" w:space="0" w:color="auto"/>
                <w:left w:val="none" w:sz="0" w:space="0" w:color="auto"/>
                <w:bottom w:val="none" w:sz="0" w:space="0" w:color="auto"/>
                <w:right w:val="none" w:sz="0" w:space="0" w:color="auto"/>
              </w:divBdr>
            </w:div>
            <w:div w:id="715006863">
              <w:marLeft w:val="0"/>
              <w:marRight w:val="0"/>
              <w:marTop w:val="0"/>
              <w:marBottom w:val="0"/>
              <w:divBdr>
                <w:top w:val="none" w:sz="0" w:space="0" w:color="auto"/>
                <w:left w:val="none" w:sz="0" w:space="0" w:color="auto"/>
                <w:bottom w:val="none" w:sz="0" w:space="0" w:color="auto"/>
                <w:right w:val="none" w:sz="0" w:space="0" w:color="auto"/>
              </w:divBdr>
            </w:div>
            <w:div w:id="871189182">
              <w:marLeft w:val="0"/>
              <w:marRight w:val="0"/>
              <w:marTop w:val="0"/>
              <w:marBottom w:val="0"/>
              <w:divBdr>
                <w:top w:val="none" w:sz="0" w:space="0" w:color="auto"/>
                <w:left w:val="none" w:sz="0" w:space="0" w:color="auto"/>
                <w:bottom w:val="none" w:sz="0" w:space="0" w:color="auto"/>
                <w:right w:val="none" w:sz="0" w:space="0" w:color="auto"/>
              </w:divBdr>
            </w:div>
            <w:div w:id="874737551">
              <w:marLeft w:val="0"/>
              <w:marRight w:val="0"/>
              <w:marTop w:val="0"/>
              <w:marBottom w:val="0"/>
              <w:divBdr>
                <w:top w:val="none" w:sz="0" w:space="0" w:color="auto"/>
                <w:left w:val="none" w:sz="0" w:space="0" w:color="auto"/>
                <w:bottom w:val="none" w:sz="0" w:space="0" w:color="auto"/>
                <w:right w:val="none" w:sz="0" w:space="0" w:color="auto"/>
              </w:divBdr>
            </w:div>
            <w:div w:id="1080710330">
              <w:marLeft w:val="0"/>
              <w:marRight w:val="0"/>
              <w:marTop w:val="0"/>
              <w:marBottom w:val="0"/>
              <w:divBdr>
                <w:top w:val="none" w:sz="0" w:space="0" w:color="auto"/>
                <w:left w:val="none" w:sz="0" w:space="0" w:color="auto"/>
                <w:bottom w:val="none" w:sz="0" w:space="0" w:color="auto"/>
                <w:right w:val="none" w:sz="0" w:space="0" w:color="auto"/>
              </w:divBdr>
            </w:div>
            <w:div w:id="1116020050">
              <w:marLeft w:val="0"/>
              <w:marRight w:val="0"/>
              <w:marTop w:val="0"/>
              <w:marBottom w:val="0"/>
              <w:divBdr>
                <w:top w:val="none" w:sz="0" w:space="0" w:color="auto"/>
                <w:left w:val="none" w:sz="0" w:space="0" w:color="auto"/>
                <w:bottom w:val="none" w:sz="0" w:space="0" w:color="auto"/>
                <w:right w:val="none" w:sz="0" w:space="0" w:color="auto"/>
              </w:divBdr>
            </w:div>
            <w:div w:id="1360472001">
              <w:marLeft w:val="0"/>
              <w:marRight w:val="0"/>
              <w:marTop w:val="0"/>
              <w:marBottom w:val="0"/>
              <w:divBdr>
                <w:top w:val="none" w:sz="0" w:space="0" w:color="auto"/>
                <w:left w:val="none" w:sz="0" w:space="0" w:color="auto"/>
                <w:bottom w:val="none" w:sz="0" w:space="0" w:color="auto"/>
                <w:right w:val="none" w:sz="0" w:space="0" w:color="auto"/>
              </w:divBdr>
            </w:div>
            <w:div w:id="1766997040">
              <w:marLeft w:val="0"/>
              <w:marRight w:val="0"/>
              <w:marTop w:val="0"/>
              <w:marBottom w:val="0"/>
              <w:divBdr>
                <w:top w:val="none" w:sz="0" w:space="0" w:color="auto"/>
                <w:left w:val="none" w:sz="0" w:space="0" w:color="auto"/>
                <w:bottom w:val="none" w:sz="0" w:space="0" w:color="auto"/>
                <w:right w:val="none" w:sz="0" w:space="0" w:color="auto"/>
              </w:divBdr>
            </w:div>
            <w:div w:id="1930960562">
              <w:marLeft w:val="0"/>
              <w:marRight w:val="0"/>
              <w:marTop w:val="0"/>
              <w:marBottom w:val="0"/>
              <w:divBdr>
                <w:top w:val="none" w:sz="0" w:space="0" w:color="auto"/>
                <w:left w:val="none" w:sz="0" w:space="0" w:color="auto"/>
                <w:bottom w:val="none" w:sz="0" w:space="0" w:color="auto"/>
                <w:right w:val="none" w:sz="0" w:space="0" w:color="auto"/>
              </w:divBdr>
            </w:div>
            <w:div w:id="1957444585">
              <w:marLeft w:val="0"/>
              <w:marRight w:val="0"/>
              <w:marTop w:val="0"/>
              <w:marBottom w:val="0"/>
              <w:divBdr>
                <w:top w:val="none" w:sz="0" w:space="0" w:color="auto"/>
                <w:left w:val="none" w:sz="0" w:space="0" w:color="auto"/>
                <w:bottom w:val="none" w:sz="0" w:space="0" w:color="auto"/>
                <w:right w:val="none" w:sz="0" w:space="0" w:color="auto"/>
              </w:divBdr>
            </w:div>
            <w:div w:id="2054697088">
              <w:marLeft w:val="0"/>
              <w:marRight w:val="0"/>
              <w:marTop w:val="0"/>
              <w:marBottom w:val="0"/>
              <w:divBdr>
                <w:top w:val="none" w:sz="0" w:space="0" w:color="auto"/>
                <w:left w:val="none" w:sz="0" w:space="0" w:color="auto"/>
                <w:bottom w:val="none" w:sz="0" w:space="0" w:color="auto"/>
                <w:right w:val="none" w:sz="0" w:space="0" w:color="auto"/>
              </w:divBdr>
            </w:div>
          </w:divsChild>
        </w:div>
        <w:div w:id="2003968857">
          <w:marLeft w:val="0"/>
          <w:marRight w:val="0"/>
          <w:marTop w:val="0"/>
          <w:marBottom w:val="0"/>
          <w:divBdr>
            <w:top w:val="none" w:sz="0" w:space="0" w:color="auto"/>
            <w:left w:val="none" w:sz="0" w:space="0" w:color="auto"/>
            <w:bottom w:val="none" w:sz="0" w:space="0" w:color="auto"/>
            <w:right w:val="none" w:sz="0" w:space="0" w:color="auto"/>
          </w:divBdr>
          <w:divsChild>
            <w:div w:id="4554633">
              <w:marLeft w:val="0"/>
              <w:marRight w:val="0"/>
              <w:marTop w:val="0"/>
              <w:marBottom w:val="0"/>
              <w:divBdr>
                <w:top w:val="none" w:sz="0" w:space="0" w:color="auto"/>
                <w:left w:val="none" w:sz="0" w:space="0" w:color="auto"/>
                <w:bottom w:val="none" w:sz="0" w:space="0" w:color="auto"/>
                <w:right w:val="none" w:sz="0" w:space="0" w:color="auto"/>
              </w:divBdr>
            </w:div>
            <w:div w:id="92896988">
              <w:marLeft w:val="0"/>
              <w:marRight w:val="0"/>
              <w:marTop w:val="0"/>
              <w:marBottom w:val="0"/>
              <w:divBdr>
                <w:top w:val="none" w:sz="0" w:space="0" w:color="auto"/>
                <w:left w:val="none" w:sz="0" w:space="0" w:color="auto"/>
                <w:bottom w:val="none" w:sz="0" w:space="0" w:color="auto"/>
                <w:right w:val="none" w:sz="0" w:space="0" w:color="auto"/>
              </w:divBdr>
            </w:div>
            <w:div w:id="196479062">
              <w:marLeft w:val="0"/>
              <w:marRight w:val="0"/>
              <w:marTop w:val="0"/>
              <w:marBottom w:val="0"/>
              <w:divBdr>
                <w:top w:val="none" w:sz="0" w:space="0" w:color="auto"/>
                <w:left w:val="none" w:sz="0" w:space="0" w:color="auto"/>
                <w:bottom w:val="none" w:sz="0" w:space="0" w:color="auto"/>
                <w:right w:val="none" w:sz="0" w:space="0" w:color="auto"/>
              </w:divBdr>
            </w:div>
            <w:div w:id="411006367">
              <w:marLeft w:val="0"/>
              <w:marRight w:val="0"/>
              <w:marTop w:val="0"/>
              <w:marBottom w:val="0"/>
              <w:divBdr>
                <w:top w:val="none" w:sz="0" w:space="0" w:color="auto"/>
                <w:left w:val="none" w:sz="0" w:space="0" w:color="auto"/>
                <w:bottom w:val="none" w:sz="0" w:space="0" w:color="auto"/>
                <w:right w:val="none" w:sz="0" w:space="0" w:color="auto"/>
              </w:divBdr>
            </w:div>
            <w:div w:id="427890362">
              <w:marLeft w:val="0"/>
              <w:marRight w:val="0"/>
              <w:marTop w:val="0"/>
              <w:marBottom w:val="0"/>
              <w:divBdr>
                <w:top w:val="none" w:sz="0" w:space="0" w:color="auto"/>
                <w:left w:val="none" w:sz="0" w:space="0" w:color="auto"/>
                <w:bottom w:val="none" w:sz="0" w:space="0" w:color="auto"/>
                <w:right w:val="none" w:sz="0" w:space="0" w:color="auto"/>
              </w:divBdr>
            </w:div>
            <w:div w:id="461308385">
              <w:marLeft w:val="0"/>
              <w:marRight w:val="0"/>
              <w:marTop w:val="0"/>
              <w:marBottom w:val="0"/>
              <w:divBdr>
                <w:top w:val="none" w:sz="0" w:space="0" w:color="auto"/>
                <w:left w:val="none" w:sz="0" w:space="0" w:color="auto"/>
                <w:bottom w:val="none" w:sz="0" w:space="0" w:color="auto"/>
                <w:right w:val="none" w:sz="0" w:space="0" w:color="auto"/>
              </w:divBdr>
            </w:div>
            <w:div w:id="564877421">
              <w:marLeft w:val="0"/>
              <w:marRight w:val="0"/>
              <w:marTop w:val="0"/>
              <w:marBottom w:val="0"/>
              <w:divBdr>
                <w:top w:val="none" w:sz="0" w:space="0" w:color="auto"/>
                <w:left w:val="none" w:sz="0" w:space="0" w:color="auto"/>
                <w:bottom w:val="none" w:sz="0" w:space="0" w:color="auto"/>
                <w:right w:val="none" w:sz="0" w:space="0" w:color="auto"/>
              </w:divBdr>
            </w:div>
            <w:div w:id="595676896">
              <w:marLeft w:val="0"/>
              <w:marRight w:val="0"/>
              <w:marTop w:val="0"/>
              <w:marBottom w:val="0"/>
              <w:divBdr>
                <w:top w:val="none" w:sz="0" w:space="0" w:color="auto"/>
                <w:left w:val="none" w:sz="0" w:space="0" w:color="auto"/>
                <w:bottom w:val="none" w:sz="0" w:space="0" w:color="auto"/>
                <w:right w:val="none" w:sz="0" w:space="0" w:color="auto"/>
              </w:divBdr>
            </w:div>
            <w:div w:id="1140457588">
              <w:marLeft w:val="0"/>
              <w:marRight w:val="0"/>
              <w:marTop w:val="0"/>
              <w:marBottom w:val="0"/>
              <w:divBdr>
                <w:top w:val="none" w:sz="0" w:space="0" w:color="auto"/>
                <w:left w:val="none" w:sz="0" w:space="0" w:color="auto"/>
                <w:bottom w:val="none" w:sz="0" w:space="0" w:color="auto"/>
                <w:right w:val="none" w:sz="0" w:space="0" w:color="auto"/>
              </w:divBdr>
            </w:div>
            <w:div w:id="1142698800">
              <w:marLeft w:val="0"/>
              <w:marRight w:val="0"/>
              <w:marTop w:val="0"/>
              <w:marBottom w:val="0"/>
              <w:divBdr>
                <w:top w:val="none" w:sz="0" w:space="0" w:color="auto"/>
                <w:left w:val="none" w:sz="0" w:space="0" w:color="auto"/>
                <w:bottom w:val="none" w:sz="0" w:space="0" w:color="auto"/>
                <w:right w:val="none" w:sz="0" w:space="0" w:color="auto"/>
              </w:divBdr>
            </w:div>
            <w:div w:id="1181747768">
              <w:marLeft w:val="0"/>
              <w:marRight w:val="0"/>
              <w:marTop w:val="0"/>
              <w:marBottom w:val="0"/>
              <w:divBdr>
                <w:top w:val="none" w:sz="0" w:space="0" w:color="auto"/>
                <w:left w:val="none" w:sz="0" w:space="0" w:color="auto"/>
                <w:bottom w:val="none" w:sz="0" w:space="0" w:color="auto"/>
                <w:right w:val="none" w:sz="0" w:space="0" w:color="auto"/>
              </w:divBdr>
            </w:div>
            <w:div w:id="1280528125">
              <w:marLeft w:val="0"/>
              <w:marRight w:val="0"/>
              <w:marTop w:val="0"/>
              <w:marBottom w:val="0"/>
              <w:divBdr>
                <w:top w:val="none" w:sz="0" w:space="0" w:color="auto"/>
                <w:left w:val="none" w:sz="0" w:space="0" w:color="auto"/>
                <w:bottom w:val="none" w:sz="0" w:space="0" w:color="auto"/>
                <w:right w:val="none" w:sz="0" w:space="0" w:color="auto"/>
              </w:divBdr>
            </w:div>
            <w:div w:id="1315988313">
              <w:marLeft w:val="0"/>
              <w:marRight w:val="0"/>
              <w:marTop w:val="0"/>
              <w:marBottom w:val="0"/>
              <w:divBdr>
                <w:top w:val="none" w:sz="0" w:space="0" w:color="auto"/>
                <w:left w:val="none" w:sz="0" w:space="0" w:color="auto"/>
                <w:bottom w:val="none" w:sz="0" w:space="0" w:color="auto"/>
                <w:right w:val="none" w:sz="0" w:space="0" w:color="auto"/>
              </w:divBdr>
            </w:div>
            <w:div w:id="1430200455">
              <w:marLeft w:val="0"/>
              <w:marRight w:val="0"/>
              <w:marTop w:val="0"/>
              <w:marBottom w:val="0"/>
              <w:divBdr>
                <w:top w:val="none" w:sz="0" w:space="0" w:color="auto"/>
                <w:left w:val="none" w:sz="0" w:space="0" w:color="auto"/>
                <w:bottom w:val="none" w:sz="0" w:space="0" w:color="auto"/>
                <w:right w:val="none" w:sz="0" w:space="0" w:color="auto"/>
              </w:divBdr>
            </w:div>
            <w:div w:id="1685395709">
              <w:marLeft w:val="0"/>
              <w:marRight w:val="0"/>
              <w:marTop w:val="0"/>
              <w:marBottom w:val="0"/>
              <w:divBdr>
                <w:top w:val="none" w:sz="0" w:space="0" w:color="auto"/>
                <w:left w:val="none" w:sz="0" w:space="0" w:color="auto"/>
                <w:bottom w:val="none" w:sz="0" w:space="0" w:color="auto"/>
                <w:right w:val="none" w:sz="0" w:space="0" w:color="auto"/>
              </w:divBdr>
            </w:div>
            <w:div w:id="1686056545">
              <w:marLeft w:val="0"/>
              <w:marRight w:val="0"/>
              <w:marTop w:val="0"/>
              <w:marBottom w:val="0"/>
              <w:divBdr>
                <w:top w:val="none" w:sz="0" w:space="0" w:color="auto"/>
                <w:left w:val="none" w:sz="0" w:space="0" w:color="auto"/>
                <w:bottom w:val="none" w:sz="0" w:space="0" w:color="auto"/>
                <w:right w:val="none" w:sz="0" w:space="0" w:color="auto"/>
              </w:divBdr>
            </w:div>
            <w:div w:id="1758482440">
              <w:marLeft w:val="0"/>
              <w:marRight w:val="0"/>
              <w:marTop w:val="0"/>
              <w:marBottom w:val="0"/>
              <w:divBdr>
                <w:top w:val="none" w:sz="0" w:space="0" w:color="auto"/>
                <w:left w:val="none" w:sz="0" w:space="0" w:color="auto"/>
                <w:bottom w:val="none" w:sz="0" w:space="0" w:color="auto"/>
                <w:right w:val="none" w:sz="0" w:space="0" w:color="auto"/>
              </w:divBdr>
            </w:div>
            <w:div w:id="1758793702">
              <w:marLeft w:val="0"/>
              <w:marRight w:val="0"/>
              <w:marTop w:val="0"/>
              <w:marBottom w:val="0"/>
              <w:divBdr>
                <w:top w:val="none" w:sz="0" w:space="0" w:color="auto"/>
                <w:left w:val="none" w:sz="0" w:space="0" w:color="auto"/>
                <w:bottom w:val="none" w:sz="0" w:space="0" w:color="auto"/>
                <w:right w:val="none" w:sz="0" w:space="0" w:color="auto"/>
              </w:divBdr>
            </w:div>
            <w:div w:id="1974093092">
              <w:marLeft w:val="0"/>
              <w:marRight w:val="0"/>
              <w:marTop w:val="0"/>
              <w:marBottom w:val="0"/>
              <w:divBdr>
                <w:top w:val="none" w:sz="0" w:space="0" w:color="auto"/>
                <w:left w:val="none" w:sz="0" w:space="0" w:color="auto"/>
                <w:bottom w:val="none" w:sz="0" w:space="0" w:color="auto"/>
                <w:right w:val="none" w:sz="0" w:space="0" w:color="auto"/>
              </w:divBdr>
            </w:div>
            <w:div w:id="19795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21611">
      <w:bodyDiv w:val="1"/>
      <w:marLeft w:val="0"/>
      <w:marRight w:val="0"/>
      <w:marTop w:val="0"/>
      <w:marBottom w:val="0"/>
      <w:divBdr>
        <w:top w:val="none" w:sz="0" w:space="0" w:color="auto"/>
        <w:left w:val="none" w:sz="0" w:space="0" w:color="auto"/>
        <w:bottom w:val="none" w:sz="0" w:space="0" w:color="auto"/>
        <w:right w:val="none" w:sz="0" w:space="0" w:color="auto"/>
      </w:divBdr>
    </w:div>
    <w:div w:id="632448389">
      <w:bodyDiv w:val="1"/>
      <w:marLeft w:val="0"/>
      <w:marRight w:val="0"/>
      <w:marTop w:val="0"/>
      <w:marBottom w:val="0"/>
      <w:divBdr>
        <w:top w:val="none" w:sz="0" w:space="0" w:color="auto"/>
        <w:left w:val="none" w:sz="0" w:space="0" w:color="auto"/>
        <w:bottom w:val="none" w:sz="0" w:space="0" w:color="auto"/>
        <w:right w:val="none" w:sz="0" w:space="0" w:color="auto"/>
      </w:divBdr>
    </w:div>
    <w:div w:id="647901042">
      <w:bodyDiv w:val="1"/>
      <w:marLeft w:val="0"/>
      <w:marRight w:val="0"/>
      <w:marTop w:val="0"/>
      <w:marBottom w:val="0"/>
      <w:divBdr>
        <w:top w:val="none" w:sz="0" w:space="0" w:color="auto"/>
        <w:left w:val="none" w:sz="0" w:space="0" w:color="auto"/>
        <w:bottom w:val="none" w:sz="0" w:space="0" w:color="auto"/>
        <w:right w:val="none" w:sz="0" w:space="0" w:color="auto"/>
      </w:divBdr>
    </w:div>
    <w:div w:id="653876631">
      <w:bodyDiv w:val="1"/>
      <w:marLeft w:val="0"/>
      <w:marRight w:val="0"/>
      <w:marTop w:val="0"/>
      <w:marBottom w:val="0"/>
      <w:divBdr>
        <w:top w:val="none" w:sz="0" w:space="0" w:color="auto"/>
        <w:left w:val="none" w:sz="0" w:space="0" w:color="auto"/>
        <w:bottom w:val="none" w:sz="0" w:space="0" w:color="auto"/>
        <w:right w:val="none" w:sz="0" w:space="0" w:color="auto"/>
      </w:divBdr>
    </w:div>
    <w:div w:id="817378746">
      <w:bodyDiv w:val="1"/>
      <w:marLeft w:val="0"/>
      <w:marRight w:val="0"/>
      <w:marTop w:val="0"/>
      <w:marBottom w:val="0"/>
      <w:divBdr>
        <w:top w:val="none" w:sz="0" w:space="0" w:color="auto"/>
        <w:left w:val="none" w:sz="0" w:space="0" w:color="auto"/>
        <w:bottom w:val="none" w:sz="0" w:space="0" w:color="auto"/>
        <w:right w:val="none" w:sz="0" w:space="0" w:color="auto"/>
      </w:divBdr>
    </w:div>
    <w:div w:id="913589951">
      <w:bodyDiv w:val="1"/>
      <w:marLeft w:val="0"/>
      <w:marRight w:val="0"/>
      <w:marTop w:val="0"/>
      <w:marBottom w:val="0"/>
      <w:divBdr>
        <w:top w:val="none" w:sz="0" w:space="0" w:color="auto"/>
        <w:left w:val="none" w:sz="0" w:space="0" w:color="auto"/>
        <w:bottom w:val="none" w:sz="0" w:space="0" w:color="auto"/>
        <w:right w:val="none" w:sz="0" w:space="0" w:color="auto"/>
      </w:divBdr>
    </w:div>
    <w:div w:id="915625178">
      <w:bodyDiv w:val="1"/>
      <w:marLeft w:val="0"/>
      <w:marRight w:val="0"/>
      <w:marTop w:val="0"/>
      <w:marBottom w:val="0"/>
      <w:divBdr>
        <w:top w:val="none" w:sz="0" w:space="0" w:color="auto"/>
        <w:left w:val="none" w:sz="0" w:space="0" w:color="auto"/>
        <w:bottom w:val="none" w:sz="0" w:space="0" w:color="auto"/>
        <w:right w:val="none" w:sz="0" w:space="0" w:color="auto"/>
      </w:divBdr>
    </w:div>
    <w:div w:id="953950353">
      <w:bodyDiv w:val="1"/>
      <w:marLeft w:val="0"/>
      <w:marRight w:val="0"/>
      <w:marTop w:val="0"/>
      <w:marBottom w:val="0"/>
      <w:divBdr>
        <w:top w:val="none" w:sz="0" w:space="0" w:color="auto"/>
        <w:left w:val="none" w:sz="0" w:space="0" w:color="auto"/>
        <w:bottom w:val="none" w:sz="0" w:space="0" w:color="auto"/>
        <w:right w:val="none" w:sz="0" w:space="0" w:color="auto"/>
      </w:divBdr>
    </w:div>
    <w:div w:id="1038243841">
      <w:bodyDiv w:val="1"/>
      <w:marLeft w:val="0"/>
      <w:marRight w:val="0"/>
      <w:marTop w:val="0"/>
      <w:marBottom w:val="0"/>
      <w:divBdr>
        <w:top w:val="none" w:sz="0" w:space="0" w:color="auto"/>
        <w:left w:val="none" w:sz="0" w:space="0" w:color="auto"/>
        <w:bottom w:val="none" w:sz="0" w:space="0" w:color="auto"/>
        <w:right w:val="none" w:sz="0" w:space="0" w:color="auto"/>
      </w:divBdr>
    </w:div>
    <w:div w:id="1047875853">
      <w:bodyDiv w:val="1"/>
      <w:marLeft w:val="0"/>
      <w:marRight w:val="0"/>
      <w:marTop w:val="0"/>
      <w:marBottom w:val="0"/>
      <w:divBdr>
        <w:top w:val="none" w:sz="0" w:space="0" w:color="auto"/>
        <w:left w:val="none" w:sz="0" w:space="0" w:color="auto"/>
        <w:bottom w:val="none" w:sz="0" w:space="0" w:color="auto"/>
        <w:right w:val="none" w:sz="0" w:space="0" w:color="auto"/>
      </w:divBdr>
    </w:div>
    <w:div w:id="1052997557">
      <w:bodyDiv w:val="1"/>
      <w:marLeft w:val="0"/>
      <w:marRight w:val="0"/>
      <w:marTop w:val="0"/>
      <w:marBottom w:val="0"/>
      <w:divBdr>
        <w:top w:val="none" w:sz="0" w:space="0" w:color="auto"/>
        <w:left w:val="none" w:sz="0" w:space="0" w:color="auto"/>
        <w:bottom w:val="none" w:sz="0" w:space="0" w:color="auto"/>
        <w:right w:val="none" w:sz="0" w:space="0" w:color="auto"/>
      </w:divBdr>
    </w:div>
    <w:div w:id="1066100707">
      <w:bodyDiv w:val="1"/>
      <w:marLeft w:val="0"/>
      <w:marRight w:val="0"/>
      <w:marTop w:val="0"/>
      <w:marBottom w:val="0"/>
      <w:divBdr>
        <w:top w:val="none" w:sz="0" w:space="0" w:color="auto"/>
        <w:left w:val="none" w:sz="0" w:space="0" w:color="auto"/>
        <w:bottom w:val="none" w:sz="0" w:space="0" w:color="auto"/>
        <w:right w:val="none" w:sz="0" w:space="0" w:color="auto"/>
      </w:divBdr>
      <w:divsChild>
        <w:div w:id="63187544">
          <w:marLeft w:val="0"/>
          <w:marRight w:val="0"/>
          <w:marTop w:val="0"/>
          <w:marBottom w:val="0"/>
          <w:divBdr>
            <w:top w:val="none" w:sz="0" w:space="0" w:color="auto"/>
            <w:left w:val="none" w:sz="0" w:space="0" w:color="auto"/>
            <w:bottom w:val="none" w:sz="0" w:space="0" w:color="auto"/>
            <w:right w:val="none" w:sz="0" w:space="0" w:color="auto"/>
          </w:divBdr>
          <w:divsChild>
            <w:div w:id="36978228">
              <w:marLeft w:val="0"/>
              <w:marRight w:val="0"/>
              <w:marTop w:val="0"/>
              <w:marBottom w:val="0"/>
              <w:divBdr>
                <w:top w:val="none" w:sz="0" w:space="0" w:color="auto"/>
                <w:left w:val="none" w:sz="0" w:space="0" w:color="auto"/>
                <w:bottom w:val="none" w:sz="0" w:space="0" w:color="auto"/>
                <w:right w:val="none" w:sz="0" w:space="0" w:color="auto"/>
              </w:divBdr>
            </w:div>
            <w:div w:id="266928908">
              <w:marLeft w:val="0"/>
              <w:marRight w:val="0"/>
              <w:marTop w:val="0"/>
              <w:marBottom w:val="0"/>
              <w:divBdr>
                <w:top w:val="none" w:sz="0" w:space="0" w:color="auto"/>
                <w:left w:val="none" w:sz="0" w:space="0" w:color="auto"/>
                <w:bottom w:val="none" w:sz="0" w:space="0" w:color="auto"/>
                <w:right w:val="none" w:sz="0" w:space="0" w:color="auto"/>
              </w:divBdr>
            </w:div>
            <w:div w:id="523514870">
              <w:marLeft w:val="0"/>
              <w:marRight w:val="0"/>
              <w:marTop w:val="0"/>
              <w:marBottom w:val="0"/>
              <w:divBdr>
                <w:top w:val="none" w:sz="0" w:space="0" w:color="auto"/>
                <w:left w:val="none" w:sz="0" w:space="0" w:color="auto"/>
                <w:bottom w:val="none" w:sz="0" w:space="0" w:color="auto"/>
                <w:right w:val="none" w:sz="0" w:space="0" w:color="auto"/>
              </w:divBdr>
            </w:div>
            <w:div w:id="525172333">
              <w:marLeft w:val="0"/>
              <w:marRight w:val="0"/>
              <w:marTop w:val="0"/>
              <w:marBottom w:val="0"/>
              <w:divBdr>
                <w:top w:val="none" w:sz="0" w:space="0" w:color="auto"/>
                <w:left w:val="none" w:sz="0" w:space="0" w:color="auto"/>
                <w:bottom w:val="none" w:sz="0" w:space="0" w:color="auto"/>
                <w:right w:val="none" w:sz="0" w:space="0" w:color="auto"/>
              </w:divBdr>
            </w:div>
            <w:div w:id="582640180">
              <w:marLeft w:val="0"/>
              <w:marRight w:val="0"/>
              <w:marTop w:val="0"/>
              <w:marBottom w:val="0"/>
              <w:divBdr>
                <w:top w:val="none" w:sz="0" w:space="0" w:color="auto"/>
                <w:left w:val="none" w:sz="0" w:space="0" w:color="auto"/>
                <w:bottom w:val="none" w:sz="0" w:space="0" w:color="auto"/>
                <w:right w:val="none" w:sz="0" w:space="0" w:color="auto"/>
              </w:divBdr>
            </w:div>
            <w:div w:id="821656921">
              <w:marLeft w:val="0"/>
              <w:marRight w:val="0"/>
              <w:marTop w:val="0"/>
              <w:marBottom w:val="0"/>
              <w:divBdr>
                <w:top w:val="none" w:sz="0" w:space="0" w:color="auto"/>
                <w:left w:val="none" w:sz="0" w:space="0" w:color="auto"/>
                <w:bottom w:val="none" w:sz="0" w:space="0" w:color="auto"/>
                <w:right w:val="none" w:sz="0" w:space="0" w:color="auto"/>
              </w:divBdr>
            </w:div>
            <w:div w:id="869993411">
              <w:marLeft w:val="0"/>
              <w:marRight w:val="0"/>
              <w:marTop w:val="0"/>
              <w:marBottom w:val="0"/>
              <w:divBdr>
                <w:top w:val="none" w:sz="0" w:space="0" w:color="auto"/>
                <w:left w:val="none" w:sz="0" w:space="0" w:color="auto"/>
                <w:bottom w:val="none" w:sz="0" w:space="0" w:color="auto"/>
                <w:right w:val="none" w:sz="0" w:space="0" w:color="auto"/>
              </w:divBdr>
            </w:div>
            <w:div w:id="914556662">
              <w:marLeft w:val="0"/>
              <w:marRight w:val="0"/>
              <w:marTop w:val="0"/>
              <w:marBottom w:val="0"/>
              <w:divBdr>
                <w:top w:val="none" w:sz="0" w:space="0" w:color="auto"/>
                <w:left w:val="none" w:sz="0" w:space="0" w:color="auto"/>
                <w:bottom w:val="none" w:sz="0" w:space="0" w:color="auto"/>
                <w:right w:val="none" w:sz="0" w:space="0" w:color="auto"/>
              </w:divBdr>
            </w:div>
            <w:div w:id="938417021">
              <w:marLeft w:val="0"/>
              <w:marRight w:val="0"/>
              <w:marTop w:val="0"/>
              <w:marBottom w:val="0"/>
              <w:divBdr>
                <w:top w:val="none" w:sz="0" w:space="0" w:color="auto"/>
                <w:left w:val="none" w:sz="0" w:space="0" w:color="auto"/>
                <w:bottom w:val="none" w:sz="0" w:space="0" w:color="auto"/>
                <w:right w:val="none" w:sz="0" w:space="0" w:color="auto"/>
              </w:divBdr>
            </w:div>
            <w:div w:id="1399136909">
              <w:marLeft w:val="0"/>
              <w:marRight w:val="0"/>
              <w:marTop w:val="0"/>
              <w:marBottom w:val="0"/>
              <w:divBdr>
                <w:top w:val="none" w:sz="0" w:space="0" w:color="auto"/>
                <w:left w:val="none" w:sz="0" w:space="0" w:color="auto"/>
                <w:bottom w:val="none" w:sz="0" w:space="0" w:color="auto"/>
                <w:right w:val="none" w:sz="0" w:space="0" w:color="auto"/>
              </w:divBdr>
            </w:div>
            <w:div w:id="1502617585">
              <w:marLeft w:val="0"/>
              <w:marRight w:val="0"/>
              <w:marTop w:val="0"/>
              <w:marBottom w:val="0"/>
              <w:divBdr>
                <w:top w:val="none" w:sz="0" w:space="0" w:color="auto"/>
                <w:left w:val="none" w:sz="0" w:space="0" w:color="auto"/>
                <w:bottom w:val="none" w:sz="0" w:space="0" w:color="auto"/>
                <w:right w:val="none" w:sz="0" w:space="0" w:color="auto"/>
              </w:divBdr>
            </w:div>
            <w:div w:id="1553496395">
              <w:marLeft w:val="0"/>
              <w:marRight w:val="0"/>
              <w:marTop w:val="0"/>
              <w:marBottom w:val="0"/>
              <w:divBdr>
                <w:top w:val="none" w:sz="0" w:space="0" w:color="auto"/>
                <w:left w:val="none" w:sz="0" w:space="0" w:color="auto"/>
                <w:bottom w:val="none" w:sz="0" w:space="0" w:color="auto"/>
                <w:right w:val="none" w:sz="0" w:space="0" w:color="auto"/>
              </w:divBdr>
            </w:div>
            <w:div w:id="1594629737">
              <w:marLeft w:val="0"/>
              <w:marRight w:val="0"/>
              <w:marTop w:val="0"/>
              <w:marBottom w:val="0"/>
              <w:divBdr>
                <w:top w:val="none" w:sz="0" w:space="0" w:color="auto"/>
                <w:left w:val="none" w:sz="0" w:space="0" w:color="auto"/>
                <w:bottom w:val="none" w:sz="0" w:space="0" w:color="auto"/>
                <w:right w:val="none" w:sz="0" w:space="0" w:color="auto"/>
              </w:divBdr>
            </w:div>
            <w:div w:id="1694916162">
              <w:marLeft w:val="0"/>
              <w:marRight w:val="0"/>
              <w:marTop w:val="0"/>
              <w:marBottom w:val="0"/>
              <w:divBdr>
                <w:top w:val="none" w:sz="0" w:space="0" w:color="auto"/>
                <w:left w:val="none" w:sz="0" w:space="0" w:color="auto"/>
                <w:bottom w:val="none" w:sz="0" w:space="0" w:color="auto"/>
                <w:right w:val="none" w:sz="0" w:space="0" w:color="auto"/>
              </w:divBdr>
            </w:div>
            <w:div w:id="1775052169">
              <w:marLeft w:val="0"/>
              <w:marRight w:val="0"/>
              <w:marTop w:val="0"/>
              <w:marBottom w:val="0"/>
              <w:divBdr>
                <w:top w:val="none" w:sz="0" w:space="0" w:color="auto"/>
                <w:left w:val="none" w:sz="0" w:space="0" w:color="auto"/>
                <w:bottom w:val="none" w:sz="0" w:space="0" w:color="auto"/>
                <w:right w:val="none" w:sz="0" w:space="0" w:color="auto"/>
              </w:divBdr>
            </w:div>
            <w:div w:id="1891070142">
              <w:marLeft w:val="0"/>
              <w:marRight w:val="0"/>
              <w:marTop w:val="0"/>
              <w:marBottom w:val="0"/>
              <w:divBdr>
                <w:top w:val="none" w:sz="0" w:space="0" w:color="auto"/>
                <w:left w:val="none" w:sz="0" w:space="0" w:color="auto"/>
                <w:bottom w:val="none" w:sz="0" w:space="0" w:color="auto"/>
                <w:right w:val="none" w:sz="0" w:space="0" w:color="auto"/>
              </w:divBdr>
            </w:div>
            <w:div w:id="2127843662">
              <w:marLeft w:val="0"/>
              <w:marRight w:val="0"/>
              <w:marTop w:val="0"/>
              <w:marBottom w:val="0"/>
              <w:divBdr>
                <w:top w:val="none" w:sz="0" w:space="0" w:color="auto"/>
                <w:left w:val="none" w:sz="0" w:space="0" w:color="auto"/>
                <w:bottom w:val="none" w:sz="0" w:space="0" w:color="auto"/>
                <w:right w:val="none" w:sz="0" w:space="0" w:color="auto"/>
              </w:divBdr>
            </w:div>
          </w:divsChild>
        </w:div>
        <w:div w:id="1995138690">
          <w:marLeft w:val="0"/>
          <w:marRight w:val="0"/>
          <w:marTop w:val="0"/>
          <w:marBottom w:val="0"/>
          <w:divBdr>
            <w:top w:val="none" w:sz="0" w:space="0" w:color="auto"/>
            <w:left w:val="none" w:sz="0" w:space="0" w:color="auto"/>
            <w:bottom w:val="none" w:sz="0" w:space="0" w:color="auto"/>
            <w:right w:val="none" w:sz="0" w:space="0" w:color="auto"/>
          </w:divBdr>
          <w:divsChild>
            <w:div w:id="163788430">
              <w:marLeft w:val="0"/>
              <w:marRight w:val="0"/>
              <w:marTop w:val="0"/>
              <w:marBottom w:val="0"/>
              <w:divBdr>
                <w:top w:val="none" w:sz="0" w:space="0" w:color="auto"/>
                <w:left w:val="none" w:sz="0" w:space="0" w:color="auto"/>
                <w:bottom w:val="none" w:sz="0" w:space="0" w:color="auto"/>
                <w:right w:val="none" w:sz="0" w:space="0" w:color="auto"/>
              </w:divBdr>
            </w:div>
            <w:div w:id="214464672">
              <w:marLeft w:val="0"/>
              <w:marRight w:val="0"/>
              <w:marTop w:val="0"/>
              <w:marBottom w:val="0"/>
              <w:divBdr>
                <w:top w:val="none" w:sz="0" w:space="0" w:color="auto"/>
                <w:left w:val="none" w:sz="0" w:space="0" w:color="auto"/>
                <w:bottom w:val="none" w:sz="0" w:space="0" w:color="auto"/>
                <w:right w:val="none" w:sz="0" w:space="0" w:color="auto"/>
              </w:divBdr>
            </w:div>
            <w:div w:id="216549649">
              <w:marLeft w:val="0"/>
              <w:marRight w:val="0"/>
              <w:marTop w:val="0"/>
              <w:marBottom w:val="0"/>
              <w:divBdr>
                <w:top w:val="none" w:sz="0" w:space="0" w:color="auto"/>
                <w:left w:val="none" w:sz="0" w:space="0" w:color="auto"/>
                <w:bottom w:val="none" w:sz="0" w:space="0" w:color="auto"/>
                <w:right w:val="none" w:sz="0" w:space="0" w:color="auto"/>
              </w:divBdr>
            </w:div>
            <w:div w:id="229923594">
              <w:marLeft w:val="0"/>
              <w:marRight w:val="0"/>
              <w:marTop w:val="0"/>
              <w:marBottom w:val="0"/>
              <w:divBdr>
                <w:top w:val="none" w:sz="0" w:space="0" w:color="auto"/>
                <w:left w:val="none" w:sz="0" w:space="0" w:color="auto"/>
                <w:bottom w:val="none" w:sz="0" w:space="0" w:color="auto"/>
                <w:right w:val="none" w:sz="0" w:space="0" w:color="auto"/>
              </w:divBdr>
            </w:div>
            <w:div w:id="309987303">
              <w:marLeft w:val="0"/>
              <w:marRight w:val="0"/>
              <w:marTop w:val="0"/>
              <w:marBottom w:val="0"/>
              <w:divBdr>
                <w:top w:val="none" w:sz="0" w:space="0" w:color="auto"/>
                <w:left w:val="none" w:sz="0" w:space="0" w:color="auto"/>
                <w:bottom w:val="none" w:sz="0" w:space="0" w:color="auto"/>
                <w:right w:val="none" w:sz="0" w:space="0" w:color="auto"/>
              </w:divBdr>
            </w:div>
            <w:div w:id="334263575">
              <w:marLeft w:val="0"/>
              <w:marRight w:val="0"/>
              <w:marTop w:val="0"/>
              <w:marBottom w:val="0"/>
              <w:divBdr>
                <w:top w:val="none" w:sz="0" w:space="0" w:color="auto"/>
                <w:left w:val="none" w:sz="0" w:space="0" w:color="auto"/>
                <w:bottom w:val="none" w:sz="0" w:space="0" w:color="auto"/>
                <w:right w:val="none" w:sz="0" w:space="0" w:color="auto"/>
              </w:divBdr>
            </w:div>
            <w:div w:id="546844982">
              <w:marLeft w:val="0"/>
              <w:marRight w:val="0"/>
              <w:marTop w:val="0"/>
              <w:marBottom w:val="0"/>
              <w:divBdr>
                <w:top w:val="none" w:sz="0" w:space="0" w:color="auto"/>
                <w:left w:val="none" w:sz="0" w:space="0" w:color="auto"/>
                <w:bottom w:val="none" w:sz="0" w:space="0" w:color="auto"/>
                <w:right w:val="none" w:sz="0" w:space="0" w:color="auto"/>
              </w:divBdr>
            </w:div>
            <w:div w:id="559708596">
              <w:marLeft w:val="0"/>
              <w:marRight w:val="0"/>
              <w:marTop w:val="0"/>
              <w:marBottom w:val="0"/>
              <w:divBdr>
                <w:top w:val="none" w:sz="0" w:space="0" w:color="auto"/>
                <w:left w:val="none" w:sz="0" w:space="0" w:color="auto"/>
                <w:bottom w:val="none" w:sz="0" w:space="0" w:color="auto"/>
                <w:right w:val="none" w:sz="0" w:space="0" w:color="auto"/>
              </w:divBdr>
            </w:div>
            <w:div w:id="685406960">
              <w:marLeft w:val="0"/>
              <w:marRight w:val="0"/>
              <w:marTop w:val="0"/>
              <w:marBottom w:val="0"/>
              <w:divBdr>
                <w:top w:val="none" w:sz="0" w:space="0" w:color="auto"/>
                <w:left w:val="none" w:sz="0" w:space="0" w:color="auto"/>
                <w:bottom w:val="none" w:sz="0" w:space="0" w:color="auto"/>
                <w:right w:val="none" w:sz="0" w:space="0" w:color="auto"/>
              </w:divBdr>
            </w:div>
            <w:div w:id="809709291">
              <w:marLeft w:val="0"/>
              <w:marRight w:val="0"/>
              <w:marTop w:val="0"/>
              <w:marBottom w:val="0"/>
              <w:divBdr>
                <w:top w:val="none" w:sz="0" w:space="0" w:color="auto"/>
                <w:left w:val="none" w:sz="0" w:space="0" w:color="auto"/>
                <w:bottom w:val="none" w:sz="0" w:space="0" w:color="auto"/>
                <w:right w:val="none" w:sz="0" w:space="0" w:color="auto"/>
              </w:divBdr>
            </w:div>
            <w:div w:id="834535575">
              <w:marLeft w:val="0"/>
              <w:marRight w:val="0"/>
              <w:marTop w:val="0"/>
              <w:marBottom w:val="0"/>
              <w:divBdr>
                <w:top w:val="none" w:sz="0" w:space="0" w:color="auto"/>
                <w:left w:val="none" w:sz="0" w:space="0" w:color="auto"/>
                <w:bottom w:val="none" w:sz="0" w:space="0" w:color="auto"/>
                <w:right w:val="none" w:sz="0" w:space="0" w:color="auto"/>
              </w:divBdr>
            </w:div>
            <w:div w:id="1006635046">
              <w:marLeft w:val="0"/>
              <w:marRight w:val="0"/>
              <w:marTop w:val="0"/>
              <w:marBottom w:val="0"/>
              <w:divBdr>
                <w:top w:val="none" w:sz="0" w:space="0" w:color="auto"/>
                <w:left w:val="none" w:sz="0" w:space="0" w:color="auto"/>
                <w:bottom w:val="none" w:sz="0" w:space="0" w:color="auto"/>
                <w:right w:val="none" w:sz="0" w:space="0" w:color="auto"/>
              </w:divBdr>
            </w:div>
            <w:div w:id="1345396175">
              <w:marLeft w:val="0"/>
              <w:marRight w:val="0"/>
              <w:marTop w:val="0"/>
              <w:marBottom w:val="0"/>
              <w:divBdr>
                <w:top w:val="none" w:sz="0" w:space="0" w:color="auto"/>
                <w:left w:val="none" w:sz="0" w:space="0" w:color="auto"/>
                <w:bottom w:val="none" w:sz="0" w:space="0" w:color="auto"/>
                <w:right w:val="none" w:sz="0" w:space="0" w:color="auto"/>
              </w:divBdr>
            </w:div>
            <w:div w:id="1705128961">
              <w:marLeft w:val="0"/>
              <w:marRight w:val="0"/>
              <w:marTop w:val="0"/>
              <w:marBottom w:val="0"/>
              <w:divBdr>
                <w:top w:val="none" w:sz="0" w:space="0" w:color="auto"/>
                <w:left w:val="none" w:sz="0" w:space="0" w:color="auto"/>
                <w:bottom w:val="none" w:sz="0" w:space="0" w:color="auto"/>
                <w:right w:val="none" w:sz="0" w:space="0" w:color="auto"/>
              </w:divBdr>
            </w:div>
            <w:div w:id="1802767817">
              <w:marLeft w:val="0"/>
              <w:marRight w:val="0"/>
              <w:marTop w:val="0"/>
              <w:marBottom w:val="0"/>
              <w:divBdr>
                <w:top w:val="none" w:sz="0" w:space="0" w:color="auto"/>
                <w:left w:val="none" w:sz="0" w:space="0" w:color="auto"/>
                <w:bottom w:val="none" w:sz="0" w:space="0" w:color="auto"/>
                <w:right w:val="none" w:sz="0" w:space="0" w:color="auto"/>
              </w:divBdr>
            </w:div>
            <w:div w:id="1908225545">
              <w:marLeft w:val="0"/>
              <w:marRight w:val="0"/>
              <w:marTop w:val="0"/>
              <w:marBottom w:val="0"/>
              <w:divBdr>
                <w:top w:val="none" w:sz="0" w:space="0" w:color="auto"/>
                <w:left w:val="none" w:sz="0" w:space="0" w:color="auto"/>
                <w:bottom w:val="none" w:sz="0" w:space="0" w:color="auto"/>
                <w:right w:val="none" w:sz="0" w:space="0" w:color="auto"/>
              </w:divBdr>
            </w:div>
            <w:div w:id="1991059533">
              <w:marLeft w:val="0"/>
              <w:marRight w:val="0"/>
              <w:marTop w:val="0"/>
              <w:marBottom w:val="0"/>
              <w:divBdr>
                <w:top w:val="none" w:sz="0" w:space="0" w:color="auto"/>
                <w:left w:val="none" w:sz="0" w:space="0" w:color="auto"/>
                <w:bottom w:val="none" w:sz="0" w:space="0" w:color="auto"/>
                <w:right w:val="none" w:sz="0" w:space="0" w:color="auto"/>
              </w:divBdr>
            </w:div>
            <w:div w:id="2048526025">
              <w:marLeft w:val="0"/>
              <w:marRight w:val="0"/>
              <w:marTop w:val="0"/>
              <w:marBottom w:val="0"/>
              <w:divBdr>
                <w:top w:val="none" w:sz="0" w:space="0" w:color="auto"/>
                <w:left w:val="none" w:sz="0" w:space="0" w:color="auto"/>
                <w:bottom w:val="none" w:sz="0" w:space="0" w:color="auto"/>
                <w:right w:val="none" w:sz="0" w:space="0" w:color="auto"/>
              </w:divBdr>
            </w:div>
            <w:div w:id="2068842742">
              <w:marLeft w:val="0"/>
              <w:marRight w:val="0"/>
              <w:marTop w:val="0"/>
              <w:marBottom w:val="0"/>
              <w:divBdr>
                <w:top w:val="none" w:sz="0" w:space="0" w:color="auto"/>
                <w:left w:val="none" w:sz="0" w:space="0" w:color="auto"/>
                <w:bottom w:val="none" w:sz="0" w:space="0" w:color="auto"/>
                <w:right w:val="none" w:sz="0" w:space="0" w:color="auto"/>
              </w:divBdr>
            </w:div>
            <w:div w:id="2117943324">
              <w:marLeft w:val="0"/>
              <w:marRight w:val="0"/>
              <w:marTop w:val="0"/>
              <w:marBottom w:val="0"/>
              <w:divBdr>
                <w:top w:val="none" w:sz="0" w:space="0" w:color="auto"/>
                <w:left w:val="none" w:sz="0" w:space="0" w:color="auto"/>
                <w:bottom w:val="none" w:sz="0" w:space="0" w:color="auto"/>
                <w:right w:val="none" w:sz="0" w:space="0" w:color="auto"/>
              </w:divBdr>
            </w:div>
          </w:divsChild>
        </w:div>
        <w:div w:id="2086369233">
          <w:marLeft w:val="0"/>
          <w:marRight w:val="0"/>
          <w:marTop w:val="0"/>
          <w:marBottom w:val="0"/>
          <w:divBdr>
            <w:top w:val="none" w:sz="0" w:space="0" w:color="auto"/>
            <w:left w:val="none" w:sz="0" w:space="0" w:color="auto"/>
            <w:bottom w:val="none" w:sz="0" w:space="0" w:color="auto"/>
            <w:right w:val="none" w:sz="0" w:space="0" w:color="auto"/>
          </w:divBdr>
          <w:divsChild>
            <w:div w:id="356808929">
              <w:marLeft w:val="0"/>
              <w:marRight w:val="0"/>
              <w:marTop w:val="0"/>
              <w:marBottom w:val="0"/>
              <w:divBdr>
                <w:top w:val="none" w:sz="0" w:space="0" w:color="auto"/>
                <w:left w:val="none" w:sz="0" w:space="0" w:color="auto"/>
                <w:bottom w:val="none" w:sz="0" w:space="0" w:color="auto"/>
                <w:right w:val="none" w:sz="0" w:space="0" w:color="auto"/>
              </w:divBdr>
            </w:div>
            <w:div w:id="390420277">
              <w:marLeft w:val="0"/>
              <w:marRight w:val="0"/>
              <w:marTop w:val="0"/>
              <w:marBottom w:val="0"/>
              <w:divBdr>
                <w:top w:val="none" w:sz="0" w:space="0" w:color="auto"/>
                <w:left w:val="none" w:sz="0" w:space="0" w:color="auto"/>
                <w:bottom w:val="none" w:sz="0" w:space="0" w:color="auto"/>
                <w:right w:val="none" w:sz="0" w:space="0" w:color="auto"/>
              </w:divBdr>
            </w:div>
            <w:div w:id="410851242">
              <w:marLeft w:val="0"/>
              <w:marRight w:val="0"/>
              <w:marTop w:val="0"/>
              <w:marBottom w:val="0"/>
              <w:divBdr>
                <w:top w:val="none" w:sz="0" w:space="0" w:color="auto"/>
                <w:left w:val="none" w:sz="0" w:space="0" w:color="auto"/>
                <w:bottom w:val="none" w:sz="0" w:space="0" w:color="auto"/>
                <w:right w:val="none" w:sz="0" w:space="0" w:color="auto"/>
              </w:divBdr>
            </w:div>
            <w:div w:id="508829989">
              <w:marLeft w:val="0"/>
              <w:marRight w:val="0"/>
              <w:marTop w:val="0"/>
              <w:marBottom w:val="0"/>
              <w:divBdr>
                <w:top w:val="none" w:sz="0" w:space="0" w:color="auto"/>
                <w:left w:val="none" w:sz="0" w:space="0" w:color="auto"/>
                <w:bottom w:val="none" w:sz="0" w:space="0" w:color="auto"/>
                <w:right w:val="none" w:sz="0" w:space="0" w:color="auto"/>
              </w:divBdr>
            </w:div>
            <w:div w:id="511726975">
              <w:marLeft w:val="0"/>
              <w:marRight w:val="0"/>
              <w:marTop w:val="0"/>
              <w:marBottom w:val="0"/>
              <w:divBdr>
                <w:top w:val="none" w:sz="0" w:space="0" w:color="auto"/>
                <w:left w:val="none" w:sz="0" w:space="0" w:color="auto"/>
                <w:bottom w:val="none" w:sz="0" w:space="0" w:color="auto"/>
                <w:right w:val="none" w:sz="0" w:space="0" w:color="auto"/>
              </w:divBdr>
            </w:div>
            <w:div w:id="513610814">
              <w:marLeft w:val="0"/>
              <w:marRight w:val="0"/>
              <w:marTop w:val="0"/>
              <w:marBottom w:val="0"/>
              <w:divBdr>
                <w:top w:val="none" w:sz="0" w:space="0" w:color="auto"/>
                <w:left w:val="none" w:sz="0" w:space="0" w:color="auto"/>
                <w:bottom w:val="none" w:sz="0" w:space="0" w:color="auto"/>
                <w:right w:val="none" w:sz="0" w:space="0" w:color="auto"/>
              </w:divBdr>
            </w:div>
            <w:div w:id="722169334">
              <w:marLeft w:val="0"/>
              <w:marRight w:val="0"/>
              <w:marTop w:val="0"/>
              <w:marBottom w:val="0"/>
              <w:divBdr>
                <w:top w:val="none" w:sz="0" w:space="0" w:color="auto"/>
                <w:left w:val="none" w:sz="0" w:space="0" w:color="auto"/>
                <w:bottom w:val="none" w:sz="0" w:space="0" w:color="auto"/>
                <w:right w:val="none" w:sz="0" w:space="0" w:color="auto"/>
              </w:divBdr>
            </w:div>
            <w:div w:id="735707373">
              <w:marLeft w:val="0"/>
              <w:marRight w:val="0"/>
              <w:marTop w:val="0"/>
              <w:marBottom w:val="0"/>
              <w:divBdr>
                <w:top w:val="none" w:sz="0" w:space="0" w:color="auto"/>
                <w:left w:val="none" w:sz="0" w:space="0" w:color="auto"/>
                <w:bottom w:val="none" w:sz="0" w:space="0" w:color="auto"/>
                <w:right w:val="none" w:sz="0" w:space="0" w:color="auto"/>
              </w:divBdr>
            </w:div>
            <w:div w:id="742488530">
              <w:marLeft w:val="0"/>
              <w:marRight w:val="0"/>
              <w:marTop w:val="0"/>
              <w:marBottom w:val="0"/>
              <w:divBdr>
                <w:top w:val="none" w:sz="0" w:space="0" w:color="auto"/>
                <w:left w:val="none" w:sz="0" w:space="0" w:color="auto"/>
                <w:bottom w:val="none" w:sz="0" w:space="0" w:color="auto"/>
                <w:right w:val="none" w:sz="0" w:space="0" w:color="auto"/>
              </w:divBdr>
            </w:div>
            <w:div w:id="766078897">
              <w:marLeft w:val="0"/>
              <w:marRight w:val="0"/>
              <w:marTop w:val="0"/>
              <w:marBottom w:val="0"/>
              <w:divBdr>
                <w:top w:val="none" w:sz="0" w:space="0" w:color="auto"/>
                <w:left w:val="none" w:sz="0" w:space="0" w:color="auto"/>
                <w:bottom w:val="none" w:sz="0" w:space="0" w:color="auto"/>
                <w:right w:val="none" w:sz="0" w:space="0" w:color="auto"/>
              </w:divBdr>
            </w:div>
            <w:div w:id="774322204">
              <w:marLeft w:val="0"/>
              <w:marRight w:val="0"/>
              <w:marTop w:val="0"/>
              <w:marBottom w:val="0"/>
              <w:divBdr>
                <w:top w:val="none" w:sz="0" w:space="0" w:color="auto"/>
                <w:left w:val="none" w:sz="0" w:space="0" w:color="auto"/>
                <w:bottom w:val="none" w:sz="0" w:space="0" w:color="auto"/>
                <w:right w:val="none" w:sz="0" w:space="0" w:color="auto"/>
              </w:divBdr>
            </w:div>
            <w:div w:id="784815224">
              <w:marLeft w:val="0"/>
              <w:marRight w:val="0"/>
              <w:marTop w:val="0"/>
              <w:marBottom w:val="0"/>
              <w:divBdr>
                <w:top w:val="none" w:sz="0" w:space="0" w:color="auto"/>
                <w:left w:val="none" w:sz="0" w:space="0" w:color="auto"/>
                <w:bottom w:val="none" w:sz="0" w:space="0" w:color="auto"/>
                <w:right w:val="none" w:sz="0" w:space="0" w:color="auto"/>
              </w:divBdr>
            </w:div>
            <w:div w:id="1098256664">
              <w:marLeft w:val="0"/>
              <w:marRight w:val="0"/>
              <w:marTop w:val="0"/>
              <w:marBottom w:val="0"/>
              <w:divBdr>
                <w:top w:val="none" w:sz="0" w:space="0" w:color="auto"/>
                <w:left w:val="none" w:sz="0" w:space="0" w:color="auto"/>
                <w:bottom w:val="none" w:sz="0" w:space="0" w:color="auto"/>
                <w:right w:val="none" w:sz="0" w:space="0" w:color="auto"/>
              </w:divBdr>
            </w:div>
            <w:div w:id="1340429464">
              <w:marLeft w:val="0"/>
              <w:marRight w:val="0"/>
              <w:marTop w:val="0"/>
              <w:marBottom w:val="0"/>
              <w:divBdr>
                <w:top w:val="none" w:sz="0" w:space="0" w:color="auto"/>
                <w:left w:val="none" w:sz="0" w:space="0" w:color="auto"/>
                <w:bottom w:val="none" w:sz="0" w:space="0" w:color="auto"/>
                <w:right w:val="none" w:sz="0" w:space="0" w:color="auto"/>
              </w:divBdr>
            </w:div>
            <w:div w:id="16270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7152">
      <w:bodyDiv w:val="1"/>
      <w:marLeft w:val="0"/>
      <w:marRight w:val="0"/>
      <w:marTop w:val="0"/>
      <w:marBottom w:val="0"/>
      <w:divBdr>
        <w:top w:val="none" w:sz="0" w:space="0" w:color="auto"/>
        <w:left w:val="none" w:sz="0" w:space="0" w:color="auto"/>
        <w:bottom w:val="none" w:sz="0" w:space="0" w:color="auto"/>
        <w:right w:val="none" w:sz="0" w:space="0" w:color="auto"/>
      </w:divBdr>
      <w:divsChild>
        <w:div w:id="656501159">
          <w:marLeft w:val="0"/>
          <w:marRight w:val="0"/>
          <w:marTop w:val="0"/>
          <w:marBottom w:val="0"/>
          <w:divBdr>
            <w:top w:val="none" w:sz="0" w:space="0" w:color="auto"/>
            <w:left w:val="none" w:sz="0" w:space="0" w:color="auto"/>
            <w:bottom w:val="none" w:sz="0" w:space="0" w:color="auto"/>
            <w:right w:val="none" w:sz="0" w:space="0" w:color="auto"/>
          </w:divBdr>
          <w:divsChild>
            <w:div w:id="993144540">
              <w:marLeft w:val="0"/>
              <w:marRight w:val="0"/>
              <w:marTop w:val="0"/>
              <w:marBottom w:val="0"/>
              <w:divBdr>
                <w:top w:val="none" w:sz="0" w:space="0" w:color="auto"/>
                <w:left w:val="none" w:sz="0" w:space="0" w:color="auto"/>
                <w:bottom w:val="none" w:sz="0" w:space="0" w:color="auto"/>
                <w:right w:val="none" w:sz="0" w:space="0" w:color="auto"/>
              </w:divBdr>
            </w:div>
            <w:div w:id="1053312530">
              <w:marLeft w:val="0"/>
              <w:marRight w:val="0"/>
              <w:marTop w:val="225"/>
              <w:marBottom w:val="0"/>
              <w:divBdr>
                <w:top w:val="none" w:sz="0" w:space="0" w:color="auto"/>
                <w:left w:val="none" w:sz="0" w:space="0" w:color="auto"/>
                <w:bottom w:val="none" w:sz="0" w:space="0" w:color="auto"/>
                <w:right w:val="none" w:sz="0" w:space="0" w:color="auto"/>
              </w:divBdr>
              <w:divsChild>
                <w:div w:id="1663729418">
                  <w:marLeft w:val="0"/>
                  <w:marRight w:val="0"/>
                  <w:marTop w:val="0"/>
                  <w:marBottom w:val="0"/>
                  <w:divBdr>
                    <w:top w:val="none" w:sz="0" w:space="0" w:color="auto"/>
                    <w:left w:val="none" w:sz="0" w:space="0" w:color="auto"/>
                    <w:bottom w:val="none" w:sz="0" w:space="0" w:color="auto"/>
                    <w:right w:val="none" w:sz="0" w:space="0" w:color="auto"/>
                  </w:divBdr>
                  <w:divsChild>
                    <w:div w:id="1809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68485">
              <w:marLeft w:val="0"/>
              <w:marRight w:val="0"/>
              <w:marTop w:val="0"/>
              <w:marBottom w:val="0"/>
              <w:divBdr>
                <w:top w:val="none" w:sz="0" w:space="0" w:color="auto"/>
                <w:left w:val="none" w:sz="0" w:space="0" w:color="auto"/>
                <w:bottom w:val="none" w:sz="0" w:space="0" w:color="auto"/>
                <w:right w:val="none" w:sz="0" w:space="0" w:color="auto"/>
              </w:divBdr>
            </w:div>
            <w:div w:id="1975796655">
              <w:marLeft w:val="0"/>
              <w:marRight w:val="0"/>
              <w:marTop w:val="0"/>
              <w:marBottom w:val="0"/>
              <w:divBdr>
                <w:top w:val="none" w:sz="0" w:space="0" w:color="auto"/>
                <w:left w:val="none" w:sz="0" w:space="0" w:color="auto"/>
                <w:bottom w:val="none" w:sz="0" w:space="0" w:color="auto"/>
                <w:right w:val="none" w:sz="0" w:space="0" w:color="auto"/>
              </w:divBdr>
            </w:div>
          </w:divsChild>
        </w:div>
        <w:div w:id="1096097702">
          <w:marLeft w:val="0"/>
          <w:marRight w:val="0"/>
          <w:marTop w:val="0"/>
          <w:marBottom w:val="0"/>
          <w:divBdr>
            <w:top w:val="none" w:sz="0" w:space="0" w:color="auto"/>
            <w:left w:val="none" w:sz="0" w:space="0" w:color="auto"/>
            <w:bottom w:val="none" w:sz="0" w:space="0" w:color="auto"/>
            <w:right w:val="none" w:sz="0" w:space="0" w:color="auto"/>
          </w:divBdr>
        </w:div>
      </w:divsChild>
    </w:div>
    <w:div w:id="1226574873">
      <w:bodyDiv w:val="1"/>
      <w:marLeft w:val="0"/>
      <w:marRight w:val="0"/>
      <w:marTop w:val="0"/>
      <w:marBottom w:val="0"/>
      <w:divBdr>
        <w:top w:val="none" w:sz="0" w:space="0" w:color="auto"/>
        <w:left w:val="none" w:sz="0" w:space="0" w:color="auto"/>
        <w:bottom w:val="none" w:sz="0" w:space="0" w:color="auto"/>
        <w:right w:val="none" w:sz="0" w:space="0" w:color="auto"/>
      </w:divBdr>
    </w:div>
    <w:div w:id="1243877887">
      <w:bodyDiv w:val="1"/>
      <w:marLeft w:val="0"/>
      <w:marRight w:val="0"/>
      <w:marTop w:val="0"/>
      <w:marBottom w:val="0"/>
      <w:divBdr>
        <w:top w:val="none" w:sz="0" w:space="0" w:color="auto"/>
        <w:left w:val="none" w:sz="0" w:space="0" w:color="auto"/>
        <w:bottom w:val="none" w:sz="0" w:space="0" w:color="auto"/>
        <w:right w:val="none" w:sz="0" w:space="0" w:color="auto"/>
      </w:divBdr>
    </w:div>
    <w:div w:id="1274242264">
      <w:bodyDiv w:val="1"/>
      <w:marLeft w:val="0"/>
      <w:marRight w:val="0"/>
      <w:marTop w:val="0"/>
      <w:marBottom w:val="0"/>
      <w:divBdr>
        <w:top w:val="none" w:sz="0" w:space="0" w:color="auto"/>
        <w:left w:val="none" w:sz="0" w:space="0" w:color="auto"/>
        <w:bottom w:val="none" w:sz="0" w:space="0" w:color="auto"/>
        <w:right w:val="none" w:sz="0" w:space="0" w:color="auto"/>
      </w:divBdr>
    </w:div>
    <w:div w:id="1365642142">
      <w:bodyDiv w:val="1"/>
      <w:marLeft w:val="0"/>
      <w:marRight w:val="0"/>
      <w:marTop w:val="0"/>
      <w:marBottom w:val="0"/>
      <w:divBdr>
        <w:top w:val="none" w:sz="0" w:space="0" w:color="auto"/>
        <w:left w:val="none" w:sz="0" w:space="0" w:color="auto"/>
        <w:bottom w:val="none" w:sz="0" w:space="0" w:color="auto"/>
        <w:right w:val="none" w:sz="0" w:space="0" w:color="auto"/>
      </w:divBdr>
    </w:div>
    <w:div w:id="1371687036">
      <w:bodyDiv w:val="1"/>
      <w:marLeft w:val="0"/>
      <w:marRight w:val="0"/>
      <w:marTop w:val="0"/>
      <w:marBottom w:val="0"/>
      <w:divBdr>
        <w:top w:val="none" w:sz="0" w:space="0" w:color="auto"/>
        <w:left w:val="none" w:sz="0" w:space="0" w:color="auto"/>
        <w:bottom w:val="none" w:sz="0" w:space="0" w:color="auto"/>
        <w:right w:val="none" w:sz="0" w:space="0" w:color="auto"/>
      </w:divBdr>
    </w:div>
    <w:div w:id="1373535135">
      <w:bodyDiv w:val="1"/>
      <w:marLeft w:val="0"/>
      <w:marRight w:val="0"/>
      <w:marTop w:val="0"/>
      <w:marBottom w:val="0"/>
      <w:divBdr>
        <w:top w:val="none" w:sz="0" w:space="0" w:color="auto"/>
        <w:left w:val="none" w:sz="0" w:space="0" w:color="auto"/>
        <w:bottom w:val="none" w:sz="0" w:space="0" w:color="auto"/>
        <w:right w:val="none" w:sz="0" w:space="0" w:color="auto"/>
      </w:divBdr>
    </w:div>
    <w:div w:id="1420565993">
      <w:bodyDiv w:val="1"/>
      <w:marLeft w:val="0"/>
      <w:marRight w:val="0"/>
      <w:marTop w:val="0"/>
      <w:marBottom w:val="0"/>
      <w:divBdr>
        <w:top w:val="none" w:sz="0" w:space="0" w:color="auto"/>
        <w:left w:val="none" w:sz="0" w:space="0" w:color="auto"/>
        <w:bottom w:val="none" w:sz="0" w:space="0" w:color="auto"/>
        <w:right w:val="none" w:sz="0" w:space="0" w:color="auto"/>
      </w:divBdr>
    </w:div>
    <w:div w:id="1461415151">
      <w:bodyDiv w:val="1"/>
      <w:marLeft w:val="0"/>
      <w:marRight w:val="0"/>
      <w:marTop w:val="0"/>
      <w:marBottom w:val="0"/>
      <w:divBdr>
        <w:top w:val="none" w:sz="0" w:space="0" w:color="auto"/>
        <w:left w:val="none" w:sz="0" w:space="0" w:color="auto"/>
        <w:bottom w:val="none" w:sz="0" w:space="0" w:color="auto"/>
        <w:right w:val="none" w:sz="0" w:space="0" w:color="auto"/>
      </w:divBdr>
      <w:divsChild>
        <w:div w:id="13925137">
          <w:marLeft w:val="0"/>
          <w:marRight w:val="0"/>
          <w:marTop w:val="0"/>
          <w:marBottom w:val="0"/>
          <w:divBdr>
            <w:top w:val="none" w:sz="0" w:space="0" w:color="auto"/>
            <w:left w:val="none" w:sz="0" w:space="0" w:color="auto"/>
            <w:bottom w:val="none" w:sz="0" w:space="0" w:color="auto"/>
            <w:right w:val="none" w:sz="0" w:space="0" w:color="auto"/>
          </w:divBdr>
        </w:div>
        <w:div w:id="31929079">
          <w:marLeft w:val="0"/>
          <w:marRight w:val="0"/>
          <w:marTop w:val="0"/>
          <w:marBottom w:val="0"/>
          <w:divBdr>
            <w:top w:val="none" w:sz="0" w:space="0" w:color="auto"/>
            <w:left w:val="none" w:sz="0" w:space="0" w:color="auto"/>
            <w:bottom w:val="none" w:sz="0" w:space="0" w:color="auto"/>
            <w:right w:val="none" w:sz="0" w:space="0" w:color="auto"/>
          </w:divBdr>
        </w:div>
        <w:div w:id="35813581">
          <w:marLeft w:val="0"/>
          <w:marRight w:val="0"/>
          <w:marTop w:val="0"/>
          <w:marBottom w:val="0"/>
          <w:divBdr>
            <w:top w:val="none" w:sz="0" w:space="0" w:color="auto"/>
            <w:left w:val="none" w:sz="0" w:space="0" w:color="auto"/>
            <w:bottom w:val="none" w:sz="0" w:space="0" w:color="auto"/>
            <w:right w:val="none" w:sz="0" w:space="0" w:color="auto"/>
          </w:divBdr>
        </w:div>
        <w:div w:id="71780168">
          <w:marLeft w:val="0"/>
          <w:marRight w:val="0"/>
          <w:marTop w:val="0"/>
          <w:marBottom w:val="0"/>
          <w:divBdr>
            <w:top w:val="none" w:sz="0" w:space="0" w:color="auto"/>
            <w:left w:val="none" w:sz="0" w:space="0" w:color="auto"/>
            <w:bottom w:val="none" w:sz="0" w:space="0" w:color="auto"/>
            <w:right w:val="none" w:sz="0" w:space="0" w:color="auto"/>
          </w:divBdr>
        </w:div>
        <w:div w:id="85153920">
          <w:marLeft w:val="0"/>
          <w:marRight w:val="0"/>
          <w:marTop w:val="0"/>
          <w:marBottom w:val="0"/>
          <w:divBdr>
            <w:top w:val="none" w:sz="0" w:space="0" w:color="auto"/>
            <w:left w:val="none" w:sz="0" w:space="0" w:color="auto"/>
            <w:bottom w:val="none" w:sz="0" w:space="0" w:color="auto"/>
            <w:right w:val="none" w:sz="0" w:space="0" w:color="auto"/>
          </w:divBdr>
        </w:div>
        <w:div w:id="86121790">
          <w:marLeft w:val="0"/>
          <w:marRight w:val="0"/>
          <w:marTop w:val="0"/>
          <w:marBottom w:val="0"/>
          <w:divBdr>
            <w:top w:val="none" w:sz="0" w:space="0" w:color="auto"/>
            <w:left w:val="none" w:sz="0" w:space="0" w:color="auto"/>
            <w:bottom w:val="none" w:sz="0" w:space="0" w:color="auto"/>
            <w:right w:val="none" w:sz="0" w:space="0" w:color="auto"/>
          </w:divBdr>
        </w:div>
        <w:div w:id="104273810">
          <w:marLeft w:val="0"/>
          <w:marRight w:val="0"/>
          <w:marTop w:val="0"/>
          <w:marBottom w:val="0"/>
          <w:divBdr>
            <w:top w:val="none" w:sz="0" w:space="0" w:color="auto"/>
            <w:left w:val="none" w:sz="0" w:space="0" w:color="auto"/>
            <w:bottom w:val="none" w:sz="0" w:space="0" w:color="auto"/>
            <w:right w:val="none" w:sz="0" w:space="0" w:color="auto"/>
          </w:divBdr>
        </w:div>
        <w:div w:id="116681244">
          <w:marLeft w:val="0"/>
          <w:marRight w:val="0"/>
          <w:marTop w:val="0"/>
          <w:marBottom w:val="0"/>
          <w:divBdr>
            <w:top w:val="none" w:sz="0" w:space="0" w:color="auto"/>
            <w:left w:val="none" w:sz="0" w:space="0" w:color="auto"/>
            <w:bottom w:val="none" w:sz="0" w:space="0" w:color="auto"/>
            <w:right w:val="none" w:sz="0" w:space="0" w:color="auto"/>
          </w:divBdr>
        </w:div>
        <w:div w:id="130245049">
          <w:marLeft w:val="0"/>
          <w:marRight w:val="0"/>
          <w:marTop w:val="0"/>
          <w:marBottom w:val="0"/>
          <w:divBdr>
            <w:top w:val="none" w:sz="0" w:space="0" w:color="auto"/>
            <w:left w:val="none" w:sz="0" w:space="0" w:color="auto"/>
            <w:bottom w:val="none" w:sz="0" w:space="0" w:color="auto"/>
            <w:right w:val="none" w:sz="0" w:space="0" w:color="auto"/>
          </w:divBdr>
        </w:div>
        <w:div w:id="158233812">
          <w:marLeft w:val="0"/>
          <w:marRight w:val="0"/>
          <w:marTop w:val="0"/>
          <w:marBottom w:val="0"/>
          <w:divBdr>
            <w:top w:val="none" w:sz="0" w:space="0" w:color="auto"/>
            <w:left w:val="none" w:sz="0" w:space="0" w:color="auto"/>
            <w:bottom w:val="none" w:sz="0" w:space="0" w:color="auto"/>
            <w:right w:val="none" w:sz="0" w:space="0" w:color="auto"/>
          </w:divBdr>
        </w:div>
        <w:div w:id="198930365">
          <w:marLeft w:val="0"/>
          <w:marRight w:val="0"/>
          <w:marTop w:val="0"/>
          <w:marBottom w:val="0"/>
          <w:divBdr>
            <w:top w:val="none" w:sz="0" w:space="0" w:color="auto"/>
            <w:left w:val="none" w:sz="0" w:space="0" w:color="auto"/>
            <w:bottom w:val="none" w:sz="0" w:space="0" w:color="auto"/>
            <w:right w:val="none" w:sz="0" w:space="0" w:color="auto"/>
          </w:divBdr>
        </w:div>
        <w:div w:id="239218525">
          <w:marLeft w:val="0"/>
          <w:marRight w:val="0"/>
          <w:marTop w:val="0"/>
          <w:marBottom w:val="0"/>
          <w:divBdr>
            <w:top w:val="none" w:sz="0" w:space="0" w:color="auto"/>
            <w:left w:val="none" w:sz="0" w:space="0" w:color="auto"/>
            <w:bottom w:val="none" w:sz="0" w:space="0" w:color="auto"/>
            <w:right w:val="none" w:sz="0" w:space="0" w:color="auto"/>
          </w:divBdr>
        </w:div>
        <w:div w:id="396585590">
          <w:marLeft w:val="0"/>
          <w:marRight w:val="0"/>
          <w:marTop w:val="0"/>
          <w:marBottom w:val="0"/>
          <w:divBdr>
            <w:top w:val="none" w:sz="0" w:space="0" w:color="auto"/>
            <w:left w:val="none" w:sz="0" w:space="0" w:color="auto"/>
            <w:bottom w:val="none" w:sz="0" w:space="0" w:color="auto"/>
            <w:right w:val="none" w:sz="0" w:space="0" w:color="auto"/>
          </w:divBdr>
        </w:div>
        <w:div w:id="436489512">
          <w:marLeft w:val="0"/>
          <w:marRight w:val="0"/>
          <w:marTop w:val="0"/>
          <w:marBottom w:val="0"/>
          <w:divBdr>
            <w:top w:val="none" w:sz="0" w:space="0" w:color="auto"/>
            <w:left w:val="none" w:sz="0" w:space="0" w:color="auto"/>
            <w:bottom w:val="none" w:sz="0" w:space="0" w:color="auto"/>
            <w:right w:val="none" w:sz="0" w:space="0" w:color="auto"/>
          </w:divBdr>
        </w:div>
        <w:div w:id="512573363">
          <w:marLeft w:val="0"/>
          <w:marRight w:val="0"/>
          <w:marTop w:val="0"/>
          <w:marBottom w:val="0"/>
          <w:divBdr>
            <w:top w:val="none" w:sz="0" w:space="0" w:color="auto"/>
            <w:left w:val="none" w:sz="0" w:space="0" w:color="auto"/>
            <w:bottom w:val="none" w:sz="0" w:space="0" w:color="auto"/>
            <w:right w:val="none" w:sz="0" w:space="0" w:color="auto"/>
          </w:divBdr>
        </w:div>
        <w:div w:id="528108457">
          <w:marLeft w:val="0"/>
          <w:marRight w:val="0"/>
          <w:marTop w:val="0"/>
          <w:marBottom w:val="0"/>
          <w:divBdr>
            <w:top w:val="none" w:sz="0" w:space="0" w:color="auto"/>
            <w:left w:val="none" w:sz="0" w:space="0" w:color="auto"/>
            <w:bottom w:val="none" w:sz="0" w:space="0" w:color="auto"/>
            <w:right w:val="none" w:sz="0" w:space="0" w:color="auto"/>
          </w:divBdr>
        </w:div>
        <w:div w:id="545602208">
          <w:marLeft w:val="0"/>
          <w:marRight w:val="0"/>
          <w:marTop w:val="0"/>
          <w:marBottom w:val="0"/>
          <w:divBdr>
            <w:top w:val="none" w:sz="0" w:space="0" w:color="auto"/>
            <w:left w:val="none" w:sz="0" w:space="0" w:color="auto"/>
            <w:bottom w:val="none" w:sz="0" w:space="0" w:color="auto"/>
            <w:right w:val="none" w:sz="0" w:space="0" w:color="auto"/>
          </w:divBdr>
        </w:div>
        <w:div w:id="566959369">
          <w:marLeft w:val="0"/>
          <w:marRight w:val="0"/>
          <w:marTop w:val="0"/>
          <w:marBottom w:val="0"/>
          <w:divBdr>
            <w:top w:val="none" w:sz="0" w:space="0" w:color="auto"/>
            <w:left w:val="none" w:sz="0" w:space="0" w:color="auto"/>
            <w:bottom w:val="none" w:sz="0" w:space="0" w:color="auto"/>
            <w:right w:val="none" w:sz="0" w:space="0" w:color="auto"/>
          </w:divBdr>
        </w:div>
        <w:div w:id="593513430">
          <w:marLeft w:val="0"/>
          <w:marRight w:val="0"/>
          <w:marTop w:val="0"/>
          <w:marBottom w:val="0"/>
          <w:divBdr>
            <w:top w:val="none" w:sz="0" w:space="0" w:color="auto"/>
            <w:left w:val="none" w:sz="0" w:space="0" w:color="auto"/>
            <w:bottom w:val="none" w:sz="0" w:space="0" w:color="auto"/>
            <w:right w:val="none" w:sz="0" w:space="0" w:color="auto"/>
          </w:divBdr>
        </w:div>
        <w:div w:id="651756226">
          <w:marLeft w:val="0"/>
          <w:marRight w:val="0"/>
          <w:marTop w:val="0"/>
          <w:marBottom w:val="0"/>
          <w:divBdr>
            <w:top w:val="none" w:sz="0" w:space="0" w:color="auto"/>
            <w:left w:val="none" w:sz="0" w:space="0" w:color="auto"/>
            <w:bottom w:val="none" w:sz="0" w:space="0" w:color="auto"/>
            <w:right w:val="none" w:sz="0" w:space="0" w:color="auto"/>
          </w:divBdr>
        </w:div>
        <w:div w:id="752898770">
          <w:marLeft w:val="0"/>
          <w:marRight w:val="0"/>
          <w:marTop w:val="0"/>
          <w:marBottom w:val="0"/>
          <w:divBdr>
            <w:top w:val="none" w:sz="0" w:space="0" w:color="auto"/>
            <w:left w:val="none" w:sz="0" w:space="0" w:color="auto"/>
            <w:bottom w:val="none" w:sz="0" w:space="0" w:color="auto"/>
            <w:right w:val="none" w:sz="0" w:space="0" w:color="auto"/>
          </w:divBdr>
        </w:div>
        <w:div w:id="866219658">
          <w:marLeft w:val="0"/>
          <w:marRight w:val="0"/>
          <w:marTop w:val="0"/>
          <w:marBottom w:val="0"/>
          <w:divBdr>
            <w:top w:val="none" w:sz="0" w:space="0" w:color="auto"/>
            <w:left w:val="none" w:sz="0" w:space="0" w:color="auto"/>
            <w:bottom w:val="none" w:sz="0" w:space="0" w:color="auto"/>
            <w:right w:val="none" w:sz="0" w:space="0" w:color="auto"/>
          </w:divBdr>
        </w:div>
        <w:div w:id="906450412">
          <w:marLeft w:val="0"/>
          <w:marRight w:val="0"/>
          <w:marTop w:val="0"/>
          <w:marBottom w:val="0"/>
          <w:divBdr>
            <w:top w:val="none" w:sz="0" w:space="0" w:color="auto"/>
            <w:left w:val="none" w:sz="0" w:space="0" w:color="auto"/>
            <w:bottom w:val="none" w:sz="0" w:space="0" w:color="auto"/>
            <w:right w:val="none" w:sz="0" w:space="0" w:color="auto"/>
          </w:divBdr>
        </w:div>
        <w:div w:id="951518382">
          <w:marLeft w:val="0"/>
          <w:marRight w:val="0"/>
          <w:marTop w:val="0"/>
          <w:marBottom w:val="0"/>
          <w:divBdr>
            <w:top w:val="none" w:sz="0" w:space="0" w:color="auto"/>
            <w:left w:val="none" w:sz="0" w:space="0" w:color="auto"/>
            <w:bottom w:val="none" w:sz="0" w:space="0" w:color="auto"/>
            <w:right w:val="none" w:sz="0" w:space="0" w:color="auto"/>
          </w:divBdr>
        </w:div>
        <w:div w:id="1063258664">
          <w:marLeft w:val="0"/>
          <w:marRight w:val="0"/>
          <w:marTop w:val="0"/>
          <w:marBottom w:val="0"/>
          <w:divBdr>
            <w:top w:val="none" w:sz="0" w:space="0" w:color="auto"/>
            <w:left w:val="none" w:sz="0" w:space="0" w:color="auto"/>
            <w:bottom w:val="none" w:sz="0" w:space="0" w:color="auto"/>
            <w:right w:val="none" w:sz="0" w:space="0" w:color="auto"/>
          </w:divBdr>
        </w:div>
        <w:div w:id="1086028395">
          <w:marLeft w:val="0"/>
          <w:marRight w:val="0"/>
          <w:marTop w:val="0"/>
          <w:marBottom w:val="0"/>
          <w:divBdr>
            <w:top w:val="none" w:sz="0" w:space="0" w:color="auto"/>
            <w:left w:val="none" w:sz="0" w:space="0" w:color="auto"/>
            <w:bottom w:val="none" w:sz="0" w:space="0" w:color="auto"/>
            <w:right w:val="none" w:sz="0" w:space="0" w:color="auto"/>
          </w:divBdr>
        </w:div>
        <w:div w:id="1090660116">
          <w:marLeft w:val="0"/>
          <w:marRight w:val="0"/>
          <w:marTop w:val="0"/>
          <w:marBottom w:val="0"/>
          <w:divBdr>
            <w:top w:val="none" w:sz="0" w:space="0" w:color="auto"/>
            <w:left w:val="none" w:sz="0" w:space="0" w:color="auto"/>
            <w:bottom w:val="none" w:sz="0" w:space="0" w:color="auto"/>
            <w:right w:val="none" w:sz="0" w:space="0" w:color="auto"/>
          </w:divBdr>
        </w:div>
        <w:div w:id="1217088568">
          <w:marLeft w:val="0"/>
          <w:marRight w:val="0"/>
          <w:marTop w:val="0"/>
          <w:marBottom w:val="0"/>
          <w:divBdr>
            <w:top w:val="none" w:sz="0" w:space="0" w:color="auto"/>
            <w:left w:val="none" w:sz="0" w:space="0" w:color="auto"/>
            <w:bottom w:val="none" w:sz="0" w:space="0" w:color="auto"/>
            <w:right w:val="none" w:sz="0" w:space="0" w:color="auto"/>
          </w:divBdr>
        </w:div>
        <w:div w:id="1448623155">
          <w:marLeft w:val="0"/>
          <w:marRight w:val="0"/>
          <w:marTop w:val="0"/>
          <w:marBottom w:val="0"/>
          <w:divBdr>
            <w:top w:val="none" w:sz="0" w:space="0" w:color="auto"/>
            <w:left w:val="none" w:sz="0" w:space="0" w:color="auto"/>
            <w:bottom w:val="none" w:sz="0" w:space="0" w:color="auto"/>
            <w:right w:val="none" w:sz="0" w:space="0" w:color="auto"/>
          </w:divBdr>
        </w:div>
        <w:div w:id="1499688379">
          <w:marLeft w:val="0"/>
          <w:marRight w:val="0"/>
          <w:marTop w:val="0"/>
          <w:marBottom w:val="0"/>
          <w:divBdr>
            <w:top w:val="none" w:sz="0" w:space="0" w:color="auto"/>
            <w:left w:val="none" w:sz="0" w:space="0" w:color="auto"/>
            <w:bottom w:val="none" w:sz="0" w:space="0" w:color="auto"/>
            <w:right w:val="none" w:sz="0" w:space="0" w:color="auto"/>
          </w:divBdr>
        </w:div>
        <w:div w:id="1511482044">
          <w:marLeft w:val="0"/>
          <w:marRight w:val="0"/>
          <w:marTop w:val="0"/>
          <w:marBottom w:val="0"/>
          <w:divBdr>
            <w:top w:val="none" w:sz="0" w:space="0" w:color="auto"/>
            <w:left w:val="none" w:sz="0" w:space="0" w:color="auto"/>
            <w:bottom w:val="none" w:sz="0" w:space="0" w:color="auto"/>
            <w:right w:val="none" w:sz="0" w:space="0" w:color="auto"/>
          </w:divBdr>
        </w:div>
        <w:div w:id="1533807579">
          <w:marLeft w:val="0"/>
          <w:marRight w:val="0"/>
          <w:marTop w:val="0"/>
          <w:marBottom w:val="0"/>
          <w:divBdr>
            <w:top w:val="none" w:sz="0" w:space="0" w:color="auto"/>
            <w:left w:val="none" w:sz="0" w:space="0" w:color="auto"/>
            <w:bottom w:val="none" w:sz="0" w:space="0" w:color="auto"/>
            <w:right w:val="none" w:sz="0" w:space="0" w:color="auto"/>
          </w:divBdr>
        </w:div>
        <w:div w:id="1546795435">
          <w:marLeft w:val="0"/>
          <w:marRight w:val="0"/>
          <w:marTop w:val="0"/>
          <w:marBottom w:val="0"/>
          <w:divBdr>
            <w:top w:val="none" w:sz="0" w:space="0" w:color="auto"/>
            <w:left w:val="none" w:sz="0" w:space="0" w:color="auto"/>
            <w:bottom w:val="none" w:sz="0" w:space="0" w:color="auto"/>
            <w:right w:val="none" w:sz="0" w:space="0" w:color="auto"/>
          </w:divBdr>
        </w:div>
        <w:div w:id="1588804322">
          <w:marLeft w:val="0"/>
          <w:marRight w:val="0"/>
          <w:marTop w:val="0"/>
          <w:marBottom w:val="0"/>
          <w:divBdr>
            <w:top w:val="none" w:sz="0" w:space="0" w:color="auto"/>
            <w:left w:val="none" w:sz="0" w:space="0" w:color="auto"/>
            <w:bottom w:val="none" w:sz="0" w:space="0" w:color="auto"/>
            <w:right w:val="none" w:sz="0" w:space="0" w:color="auto"/>
          </w:divBdr>
        </w:div>
        <w:div w:id="1613170815">
          <w:marLeft w:val="0"/>
          <w:marRight w:val="0"/>
          <w:marTop w:val="0"/>
          <w:marBottom w:val="0"/>
          <w:divBdr>
            <w:top w:val="none" w:sz="0" w:space="0" w:color="auto"/>
            <w:left w:val="none" w:sz="0" w:space="0" w:color="auto"/>
            <w:bottom w:val="none" w:sz="0" w:space="0" w:color="auto"/>
            <w:right w:val="none" w:sz="0" w:space="0" w:color="auto"/>
          </w:divBdr>
        </w:div>
        <w:div w:id="1614942785">
          <w:marLeft w:val="0"/>
          <w:marRight w:val="0"/>
          <w:marTop w:val="0"/>
          <w:marBottom w:val="0"/>
          <w:divBdr>
            <w:top w:val="none" w:sz="0" w:space="0" w:color="auto"/>
            <w:left w:val="none" w:sz="0" w:space="0" w:color="auto"/>
            <w:bottom w:val="none" w:sz="0" w:space="0" w:color="auto"/>
            <w:right w:val="none" w:sz="0" w:space="0" w:color="auto"/>
          </w:divBdr>
        </w:div>
        <w:div w:id="1734233585">
          <w:marLeft w:val="0"/>
          <w:marRight w:val="0"/>
          <w:marTop w:val="0"/>
          <w:marBottom w:val="0"/>
          <w:divBdr>
            <w:top w:val="none" w:sz="0" w:space="0" w:color="auto"/>
            <w:left w:val="none" w:sz="0" w:space="0" w:color="auto"/>
            <w:bottom w:val="none" w:sz="0" w:space="0" w:color="auto"/>
            <w:right w:val="none" w:sz="0" w:space="0" w:color="auto"/>
          </w:divBdr>
        </w:div>
        <w:div w:id="1747654667">
          <w:marLeft w:val="0"/>
          <w:marRight w:val="0"/>
          <w:marTop w:val="0"/>
          <w:marBottom w:val="0"/>
          <w:divBdr>
            <w:top w:val="none" w:sz="0" w:space="0" w:color="auto"/>
            <w:left w:val="none" w:sz="0" w:space="0" w:color="auto"/>
            <w:bottom w:val="none" w:sz="0" w:space="0" w:color="auto"/>
            <w:right w:val="none" w:sz="0" w:space="0" w:color="auto"/>
          </w:divBdr>
        </w:div>
        <w:div w:id="1766261853">
          <w:marLeft w:val="0"/>
          <w:marRight w:val="0"/>
          <w:marTop w:val="0"/>
          <w:marBottom w:val="0"/>
          <w:divBdr>
            <w:top w:val="none" w:sz="0" w:space="0" w:color="auto"/>
            <w:left w:val="none" w:sz="0" w:space="0" w:color="auto"/>
            <w:bottom w:val="none" w:sz="0" w:space="0" w:color="auto"/>
            <w:right w:val="none" w:sz="0" w:space="0" w:color="auto"/>
          </w:divBdr>
        </w:div>
        <w:div w:id="1790466866">
          <w:marLeft w:val="0"/>
          <w:marRight w:val="0"/>
          <w:marTop w:val="0"/>
          <w:marBottom w:val="0"/>
          <w:divBdr>
            <w:top w:val="none" w:sz="0" w:space="0" w:color="auto"/>
            <w:left w:val="none" w:sz="0" w:space="0" w:color="auto"/>
            <w:bottom w:val="none" w:sz="0" w:space="0" w:color="auto"/>
            <w:right w:val="none" w:sz="0" w:space="0" w:color="auto"/>
          </w:divBdr>
        </w:div>
        <w:div w:id="1847554122">
          <w:marLeft w:val="0"/>
          <w:marRight w:val="0"/>
          <w:marTop w:val="0"/>
          <w:marBottom w:val="0"/>
          <w:divBdr>
            <w:top w:val="none" w:sz="0" w:space="0" w:color="auto"/>
            <w:left w:val="none" w:sz="0" w:space="0" w:color="auto"/>
            <w:bottom w:val="none" w:sz="0" w:space="0" w:color="auto"/>
            <w:right w:val="none" w:sz="0" w:space="0" w:color="auto"/>
          </w:divBdr>
        </w:div>
        <w:div w:id="1892183094">
          <w:marLeft w:val="0"/>
          <w:marRight w:val="0"/>
          <w:marTop w:val="0"/>
          <w:marBottom w:val="0"/>
          <w:divBdr>
            <w:top w:val="none" w:sz="0" w:space="0" w:color="auto"/>
            <w:left w:val="none" w:sz="0" w:space="0" w:color="auto"/>
            <w:bottom w:val="none" w:sz="0" w:space="0" w:color="auto"/>
            <w:right w:val="none" w:sz="0" w:space="0" w:color="auto"/>
          </w:divBdr>
        </w:div>
        <w:div w:id="1975059686">
          <w:marLeft w:val="0"/>
          <w:marRight w:val="0"/>
          <w:marTop w:val="0"/>
          <w:marBottom w:val="0"/>
          <w:divBdr>
            <w:top w:val="none" w:sz="0" w:space="0" w:color="auto"/>
            <w:left w:val="none" w:sz="0" w:space="0" w:color="auto"/>
            <w:bottom w:val="none" w:sz="0" w:space="0" w:color="auto"/>
            <w:right w:val="none" w:sz="0" w:space="0" w:color="auto"/>
          </w:divBdr>
        </w:div>
        <w:div w:id="2047632549">
          <w:marLeft w:val="0"/>
          <w:marRight w:val="0"/>
          <w:marTop w:val="0"/>
          <w:marBottom w:val="0"/>
          <w:divBdr>
            <w:top w:val="none" w:sz="0" w:space="0" w:color="auto"/>
            <w:left w:val="none" w:sz="0" w:space="0" w:color="auto"/>
            <w:bottom w:val="none" w:sz="0" w:space="0" w:color="auto"/>
            <w:right w:val="none" w:sz="0" w:space="0" w:color="auto"/>
          </w:divBdr>
        </w:div>
        <w:div w:id="2078285398">
          <w:marLeft w:val="0"/>
          <w:marRight w:val="0"/>
          <w:marTop w:val="0"/>
          <w:marBottom w:val="0"/>
          <w:divBdr>
            <w:top w:val="none" w:sz="0" w:space="0" w:color="auto"/>
            <w:left w:val="none" w:sz="0" w:space="0" w:color="auto"/>
            <w:bottom w:val="none" w:sz="0" w:space="0" w:color="auto"/>
            <w:right w:val="none" w:sz="0" w:space="0" w:color="auto"/>
          </w:divBdr>
        </w:div>
        <w:div w:id="2081709195">
          <w:marLeft w:val="0"/>
          <w:marRight w:val="0"/>
          <w:marTop w:val="0"/>
          <w:marBottom w:val="0"/>
          <w:divBdr>
            <w:top w:val="none" w:sz="0" w:space="0" w:color="auto"/>
            <w:left w:val="none" w:sz="0" w:space="0" w:color="auto"/>
            <w:bottom w:val="none" w:sz="0" w:space="0" w:color="auto"/>
            <w:right w:val="none" w:sz="0" w:space="0" w:color="auto"/>
          </w:divBdr>
        </w:div>
        <w:div w:id="2110083981">
          <w:marLeft w:val="0"/>
          <w:marRight w:val="0"/>
          <w:marTop w:val="0"/>
          <w:marBottom w:val="0"/>
          <w:divBdr>
            <w:top w:val="none" w:sz="0" w:space="0" w:color="auto"/>
            <w:left w:val="none" w:sz="0" w:space="0" w:color="auto"/>
            <w:bottom w:val="none" w:sz="0" w:space="0" w:color="auto"/>
            <w:right w:val="none" w:sz="0" w:space="0" w:color="auto"/>
          </w:divBdr>
        </w:div>
        <w:div w:id="2141683126">
          <w:marLeft w:val="0"/>
          <w:marRight w:val="0"/>
          <w:marTop w:val="0"/>
          <w:marBottom w:val="0"/>
          <w:divBdr>
            <w:top w:val="none" w:sz="0" w:space="0" w:color="auto"/>
            <w:left w:val="none" w:sz="0" w:space="0" w:color="auto"/>
            <w:bottom w:val="none" w:sz="0" w:space="0" w:color="auto"/>
            <w:right w:val="none" w:sz="0" w:space="0" w:color="auto"/>
          </w:divBdr>
        </w:div>
      </w:divsChild>
    </w:div>
    <w:div w:id="1568416806">
      <w:bodyDiv w:val="1"/>
      <w:marLeft w:val="0"/>
      <w:marRight w:val="0"/>
      <w:marTop w:val="0"/>
      <w:marBottom w:val="0"/>
      <w:divBdr>
        <w:top w:val="none" w:sz="0" w:space="0" w:color="auto"/>
        <w:left w:val="none" w:sz="0" w:space="0" w:color="auto"/>
        <w:bottom w:val="none" w:sz="0" w:space="0" w:color="auto"/>
        <w:right w:val="none" w:sz="0" w:space="0" w:color="auto"/>
      </w:divBdr>
    </w:div>
    <w:div w:id="1576744556">
      <w:bodyDiv w:val="1"/>
      <w:marLeft w:val="0"/>
      <w:marRight w:val="0"/>
      <w:marTop w:val="0"/>
      <w:marBottom w:val="0"/>
      <w:divBdr>
        <w:top w:val="none" w:sz="0" w:space="0" w:color="auto"/>
        <w:left w:val="none" w:sz="0" w:space="0" w:color="auto"/>
        <w:bottom w:val="none" w:sz="0" w:space="0" w:color="auto"/>
        <w:right w:val="none" w:sz="0" w:space="0" w:color="auto"/>
      </w:divBdr>
    </w:div>
    <w:div w:id="1579173038">
      <w:bodyDiv w:val="1"/>
      <w:marLeft w:val="0"/>
      <w:marRight w:val="0"/>
      <w:marTop w:val="0"/>
      <w:marBottom w:val="0"/>
      <w:divBdr>
        <w:top w:val="none" w:sz="0" w:space="0" w:color="auto"/>
        <w:left w:val="none" w:sz="0" w:space="0" w:color="auto"/>
        <w:bottom w:val="none" w:sz="0" w:space="0" w:color="auto"/>
        <w:right w:val="none" w:sz="0" w:space="0" w:color="auto"/>
      </w:divBdr>
    </w:div>
    <w:div w:id="1707556249">
      <w:bodyDiv w:val="1"/>
      <w:marLeft w:val="0"/>
      <w:marRight w:val="0"/>
      <w:marTop w:val="0"/>
      <w:marBottom w:val="0"/>
      <w:divBdr>
        <w:top w:val="none" w:sz="0" w:space="0" w:color="auto"/>
        <w:left w:val="none" w:sz="0" w:space="0" w:color="auto"/>
        <w:bottom w:val="none" w:sz="0" w:space="0" w:color="auto"/>
        <w:right w:val="none" w:sz="0" w:space="0" w:color="auto"/>
      </w:divBdr>
    </w:div>
    <w:div w:id="1782652113">
      <w:bodyDiv w:val="1"/>
      <w:marLeft w:val="0"/>
      <w:marRight w:val="0"/>
      <w:marTop w:val="0"/>
      <w:marBottom w:val="0"/>
      <w:divBdr>
        <w:top w:val="none" w:sz="0" w:space="0" w:color="auto"/>
        <w:left w:val="none" w:sz="0" w:space="0" w:color="auto"/>
        <w:bottom w:val="none" w:sz="0" w:space="0" w:color="auto"/>
        <w:right w:val="none" w:sz="0" w:space="0" w:color="auto"/>
      </w:divBdr>
    </w:div>
    <w:div w:id="1881628752">
      <w:bodyDiv w:val="1"/>
      <w:marLeft w:val="0"/>
      <w:marRight w:val="0"/>
      <w:marTop w:val="0"/>
      <w:marBottom w:val="0"/>
      <w:divBdr>
        <w:top w:val="none" w:sz="0" w:space="0" w:color="auto"/>
        <w:left w:val="none" w:sz="0" w:space="0" w:color="auto"/>
        <w:bottom w:val="none" w:sz="0" w:space="0" w:color="auto"/>
        <w:right w:val="none" w:sz="0" w:space="0" w:color="auto"/>
      </w:divBdr>
    </w:div>
    <w:div w:id="1893538801">
      <w:bodyDiv w:val="1"/>
      <w:marLeft w:val="0"/>
      <w:marRight w:val="0"/>
      <w:marTop w:val="0"/>
      <w:marBottom w:val="0"/>
      <w:divBdr>
        <w:top w:val="none" w:sz="0" w:space="0" w:color="auto"/>
        <w:left w:val="none" w:sz="0" w:space="0" w:color="auto"/>
        <w:bottom w:val="none" w:sz="0" w:space="0" w:color="auto"/>
        <w:right w:val="none" w:sz="0" w:space="0" w:color="auto"/>
      </w:divBdr>
    </w:div>
    <w:div w:id="1956670926">
      <w:bodyDiv w:val="1"/>
      <w:marLeft w:val="0"/>
      <w:marRight w:val="0"/>
      <w:marTop w:val="0"/>
      <w:marBottom w:val="0"/>
      <w:divBdr>
        <w:top w:val="none" w:sz="0" w:space="0" w:color="auto"/>
        <w:left w:val="none" w:sz="0" w:space="0" w:color="auto"/>
        <w:bottom w:val="none" w:sz="0" w:space="0" w:color="auto"/>
        <w:right w:val="none" w:sz="0" w:space="0" w:color="auto"/>
      </w:divBdr>
    </w:div>
    <w:div w:id="2022583464">
      <w:bodyDiv w:val="1"/>
      <w:marLeft w:val="0"/>
      <w:marRight w:val="0"/>
      <w:marTop w:val="0"/>
      <w:marBottom w:val="0"/>
      <w:divBdr>
        <w:top w:val="none" w:sz="0" w:space="0" w:color="auto"/>
        <w:left w:val="none" w:sz="0" w:space="0" w:color="auto"/>
        <w:bottom w:val="none" w:sz="0" w:space="0" w:color="auto"/>
        <w:right w:val="none" w:sz="0" w:space="0" w:color="auto"/>
      </w:divBdr>
    </w:div>
    <w:div w:id="2093619368">
      <w:bodyDiv w:val="1"/>
      <w:marLeft w:val="0"/>
      <w:marRight w:val="0"/>
      <w:marTop w:val="0"/>
      <w:marBottom w:val="0"/>
      <w:divBdr>
        <w:top w:val="none" w:sz="0" w:space="0" w:color="auto"/>
        <w:left w:val="none" w:sz="0" w:space="0" w:color="auto"/>
        <w:bottom w:val="none" w:sz="0" w:space="0" w:color="auto"/>
        <w:right w:val="none" w:sz="0" w:space="0" w:color="auto"/>
      </w:divBdr>
    </w:div>
    <w:div w:id="2120634673">
      <w:bodyDiv w:val="1"/>
      <w:marLeft w:val="0"/>
      <w:marRight w:val="0"/>
      <w:marTop w:val="0"/>
      <w:marBottom w:val="0"/>
      <w:divBdr>
        <w:top w:val="none" w:sz="0" w:space="0" w:color="auto"/>
        <w:left w:val="none" w:sz="0" w:space="0" w:color="auto"/>
        <w:bottom w:val="none" w:sz="0" w:space="0" w:color="auto"/>
        <w:right w:val="none" w:sz="0" w:space="0" w:color="auto"/>
      </w:divBdr>
    </w:div>
    <w:div w:id="21340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13466-CEB5-46FB-B9A7-B492E384475D}">
  <ds:schemaRefs>
    <ds:schemaRef ds:uri="http://www.w3.org/XML/1998/namespace"/>
    <ds:schemaRef ds:uri="http://purl.org/dc/elements/1.1/"/>
    <ds:schemaRef ds:uri="http://schemas.microsoft.com/office/2006/metadata/properties"/>
    <ds:schemaRef ds:uri="2d11df42-a036-40cf-95f7-4e940c8b62b5"/>
    <ds:schemaRef ds:uri="http://schemas.microsoft.com/office/infopath/2007/PartnerControls"/>
    <ds:schemaRef ds:uri="http://purl.org/dc/dcmitype/"/>
    <ds:schemaRef ds:uri="http://schemas.microsoft.com/office/2006/documentManagement/types"/>
    <ds:schemaRef ds:uri="d9933eef-ba62-4023-8948-7ff3d6a14142"/>
    <ds:schemaRef ds:uri="http://purl.org/dc/terms/"/>
    <ds:schemaRef ds:uri="http://schemas.openxmlformats.org/package/2006/metadata/core-propertie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2F71C2D3-FAA3-4B82-993A-95CEC43AB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77B29-F369-467E-9973-1F87FC5B3658}">
  <ds:schemaRefs>
    <ds:schemaRef ds:uri="http://schemas.microsoft.com/sharepoint/v3/contenttype/forms"/>
  </ds:schemaRefs>
</ds:datastoreItem>
</file>

<file path=customXml/itemProps4.xml><?xml version="1.0" encoding="utf-8"?>
<ds:datastoreItem xmlns:ds="http://schemas.openxmlformats.org/officeDocument/2006/customXml" ds:itemID="{19A1608E-C87F-4FB3-A4AD-5069D7D1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1924</Words>
  <Characters>11165</Characters>
  <Application>Microsoft Office Word</Application>
  <DocSecurity>0</DocSecurity>
  <Lines>93</Lines>
  <Paragraphs>26</Paragraphs>
  <ScaleCrop>false</ScaleCrop>
  <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Jõks</dc:creator>
  <cp:keywords/>
  <dc:description/>
  <cp:lastModifiedBy>Johanna Maria Kosk - JUSTDIGI</cp:lastModifiedBy>
  <cp:revision>7</cp:revision>
  <dcterms:created xsi:type="dcterms:W3CDTF">2025-12-01T09:08:00Z</dcterms:created>
  <dcterms:modified xsi:type="dcterms:W3CDTF">2026-01-07T12:39:00Z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cc7ac91b-d8f9-4544-b924-7e20802e06fe</vt:lpwstr>
  </property>
  <property fmtid="{D5CDD505-2E9C-101B-9397-08002B2CF9AE}" pid="3" name="MSIP_Label_defa4170-0d19-0005-0004-bc88714345d2_Enabled">
    <vt:lpwstr>true</vt:lpwstr>
  </property>
  <property fmtid="{D5CDD505-2E9C-101B-9397-08002B2CF9AE}" pid="4" name="MSIP_Label_defa4170-0d19-0005-0004-bc88714345d2_SetDate">
    <vt:lpwstr>2025-03-14T13:48:59Z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faabccfb-8fe9-4cff-bd7a-a82e672ff4f5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ContentTypeId">
    <vt:lpwstr>0x0101003E579B56BAECA84AA24CE2339784D7AE</vt:lpwstr>
  </property>
  <property fmtid="{D5CDD505-2E9C-101B-9397-08002B2CF9AE}" pid="12" name="MediaServiceImageTags">
    <vt:lpwstr/>
  </property>
</Properties>
</file>